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785580" w14:textId="0D9DE7A2" w:rsidR="00392A18" w:rsidRDefault="00392A18" w:rsidP="00392A18">
      <w:pPr>
        <w:jc w:val="right"/>
        <w:rPr>
          <w:b/>
          <w:bCs/>
          <w:sz w:val="24"/>
          <w:szCs w:val="24"/>
          <w:lang w:val="en-US"/>
        </w:rPr>
        <w:pPrChange w:id="0" w:author="Alisa Nechyporuk" w:date="2024-10-25T13:17:00Z" w16du:dateUtc="2024-10-25T02:17:00Z">
          <w:pPr/>
        </w:pPrChange>
      </w:pPr>
      <w:r>
        <w:rPr>
          <w:b/>
          <w:bCs/>
          <w:sz w:val="24"/>
          <w:szCs w:val="24"/>
          <w:lang w:val="en-US"/>
        </w:rPr>
        <w:t>ENG19-9.2.1.7</w:t>
      </w:r>
    </w:p>
    <w:p w14:paraId="4F4E39DB" w14:textId="67F94927" w:rsidR="00BC0F88" w:rsidRPr="00F7118A" w:rsidRDefault="003E7A8D">
      <w:pPr>
        <w:rPr>
          <w:b/>
          <w:bCs/>
          <w:sz w:val="24"/>
          <w:szCs w:val="24"/>
          <w:lang w:val="en-US"/>
        </w:rPr>
      </w:pPr>
      <w:r w:rsidRPr="00F7118A">
        <w:rPr>
          <w:b/>
          <w:bCs/>
          <w:sz w:val="24"/>
          <w:szCs w:val="24"/>
          <w:lang w:val="en-US"/>
        </w:rPr>
        <w:t xml:space="preserve">G1077 </w:t>
      </w:r>
      <w:r w:rsidR="00FE153E">
        <w:rPr>
          <w:b/>
          <w:bCs/>
          <w:sz w:val="24"/>
          <w:szCs w:val="24"/>
          <w:lang w:val="en-US"/>
        </w:rPr>
        <w:t xml:space="preserve">Maintenance Management of </w:t>
      </w:r>
      <w:proofErr w:type="spellStart"/>
      <w:r w:rsidR="00FE153E">
        <w:rPr>
          <w:b/>
          <w:bCs/>
          <w:sz w:val="24"/>
          <w:szCs w:val="24"/>
          <w:lang w:val="en-US"/>
        </w:rPr>
        <w:t>AtoN</w:t>
      </w:r>
      <w:proofErr w:type="spellEnd"/>
      <w:r w:rsidR="00F7118A">
        <w:rPr>
          <w:b/>
          <w:bCs/>
          <w:sz w:val="24"/>
          <w:szCs w:val="24"/>
          <w:lang w:val="en-US"/>
        </w:rPr>
        <w:t xml:space="preserve"> </w:t>
      </w:r>
    </w:p>
    <w:p w14:paraId="740F27DC" w14:textId="2DF25FF9" w:rsidR="004F0977" w:rsidRDefault="00F7118A" w:rsidP="000F710B">
      <w:pPr>
        <w:pStyle w:val="Heading1"/>
        <w:tabs>
          <w:tab w:val="num" w:pos="0"/>
        </w:tabs>
      </w:pPr>
      <w:r w:rsidRPr="00AB62C8">
        <w:t>Introduction</w:t>
      </w:r>
    </w:p>
    <w:p w14:paraId="5EF86C7E" w14:textId="1C396158" w:rsidR="005D1C82" w:rsidRDefault="005D1C82" w:rsidP="005D1C82">
      <w:pPr>
        <w:pStyle w:val="BodyText"/>
      </w:pPr>
      <w:r>
        <w:t>Maintenance is required to ensure that Marine Aids to Navigation (AtoN) equipment and systems continue to perform at the levels required by mariners to safely navigate the world’s waterways. AtoN providers should develop a maintenance management s</w:t>
      </w:r>
      <w:r w:rsidR="005A2160">
        <w:t>trategy</w:t>
      </w:r>
      <w:r w:rsidR="00156C8F">
        <w:t>.</w:t>
      </w:r>
    </w:p>
    <w:p w14:paraId="395BDF1D" w14:textId="2560EBA4" w:rsidR="00F527AC" w:rsidRDefault="00F527AC" w:rsidP="00F527AC">
      <w:pPr>
        <w:pStyle w:val="Heading1"/>
      </w:pPr>
      <w:r>
        <w:t>Purpose</w:t>
      </w:r>
    </w:p>
    <w:p w14:paraId="203C85BD" w14:textId="7BC92A83" w:rsidR="005D1C82" w:rsidRDefault="005A2160" w:rsidP="00EE0C82">
      <w:pPr>
        <w:tabs>
          <w:tab w:val="left" w:pos="4830"/>
        </w:tabs>
        <w:rPr>
          <w:color w:val="000000" w:themeColor="text1"/>
        </w:rPr>
      </w:pPr>
      <w:r>
        <w:rPr>
          <w:color w:val="000000" w:themeColor="text1"/>
        </w:rPr>
        <w:t>M</w:t>
      </w:r>
      <w:r w:rsidR="005D1C82">
        <w:rPr>
          <w:color w:val="000000" w:themeColor="text1"/>
        </w:rPr>
        <w:t xml:space="preserve">aintenance management should consist of a high-level maintenance strategy and maintenance plans. </w:t>
      </w:r>
      <w:r w:rsidR="00EE0C82">
        <w:rPr>
          <w:color w:val="000000" w:themeColor="text1"/>
        </w:rPr>
        <w:t xml:space="preserve">The purpose of this document is to support AtoN providers with the information required to develop a maintenance management strategy and maintenance plans. </w:t>
      </w:r>
    </w:p>
    <w:p w14:paraId="3B678F1C" w14:textId="77777777" w:rsidR="00B04FDD" w:rsidRPr="005A2160" w:rsidRDefault="00B04FDD" w:rsidP="00B04FDD">
      <w:pPr>
        <w:tabs>
          <w:tab w:val="left" w:pos="4830"/>
        </w:tabs>
      </w:pPr>
      <w:r w:rsidRPr="00B87842">
        <w:rPr>
          <w:color w:val="000000" w:themeColor="text1"/>
        </w:rPr>
        <w:t xml:space="preserve">The maintenance strategy sets out the organisational approach to AtoN maintenance including, aims, objectives, constraints. </w:t>
      </w:r>
      <w:r w:rsidRPr="005A2160">
        <w:rPr>
          <w:lang w:val="en-GB"/>
        </w:rPr>
        <w:t xml:space="preserve">When developing a maintenance strategy for AtoN, it is crucial to balance performance, risk, and cost to ensure the long-term sustainability and efficiency of operations whilst meeting IALA availability targets. </w:t>
      </w:r>
    </w:p>
    <w:p w14:paraId="74A126A9" w14:textId="77777777" w:rsidR="00FE141B" w:rsidRDefault="00B04FDD" w:rsidP="00B04FDD">
      <w:pPr>
        <w:tabs>
          <w:tab w:val="left" w:pos="4830"/>
        </w:tabs>
      </w:pPr>
      <w:r w:rsidRPr="005A2160">
        <w:t>The maintenance strategy should be aligned with the organizations objectives to ensure organizational policy and coherence across organizational functions is supported.</w:t>
      </w:r>
      <w:r w:rsidR="00A46A10">
        <w:t xml:space="preserve"> </w:t>
      </w:r>
    </w:p>
    <w:p w14:paraId="7BCB6426" w14:textId="4B688536" w:rsidR="00B04FDD" w:rsidRPr="008A7749" w:rsidRDefault="00FE141B" w:rsidP="00DC633D">
      <w:pPr>
        <w:tabs>
          <w:tab w:val="left" w:pos="4830"/>
        </w:tabs>
      </w:pPr>
      <w:r w:rsidRPr="008A7749">
        <w:t xml:space="preserve">Different asset </w:t>
      </w:r>
      <w:r w:rsidR="00A0657C" w:rsidRPr="008A7749">
        <w:t>and equipment types across an AtoN network may require different maintenance strate</w:t>
      </w:r>
      <w:r w:rsidR="00DC633D" w:rsidRPr="008A7749">
        <w:t>gies to be applied</w:t>
      </w:r>
      <w:r w:rsidR="00C535B6" w:rsidRPr="008A7749">
        <w:t>,</w:t>
      </w:r>
      <w:r w:rsidR="00DC633D" w:rsidRPr="008A7749">
        <w:t xml:space="preserve"> an example of this can be found in Annex A.</w:t>
      </w:r>
    </w:p>
    <w:p w14:paraId="6B96B306" w14:textId="5CB3BDAF" w:rsidR="00A1426E" w:rsidRPr="00B04FDD" w:rsidRDefault="00156C8F" w:rsidP="00B04FDD">
      <w:pPr>
        <w:tabs>
          <w:tab w:val="left" w:pos="4830"/>
        </w:tabs>
      </w:pPr>
      <w:r>
        <w:rPr>
          <w:color w:val="000000" w:themeColor="text1"/>
        </w:rPr>
        <w:t>Maintenance plans identify the activities to be undertaken, required resources, philosophy, skills, equipment and schedule at asset/site level to achieve the stated aims and objectives of the maintenance strategy. Ma</w:t>
      </w:r>
      <w:r w:rsidR="005D1C82">
        <w:rPr>
          <w:color w:val="000000" w:themeColor="text1"/>
        </w:rPr>
        <w:t xml:space="preserve">intenance plans are dynamic </w:t>
      </w:r>
      <w:r w:rsidR="005D1C82">
        <w:t>and</w:t>
      </w:r>
      <w:r>
        <w:t xml:space="preserve"> should follow</w:t>
      </w:r>
      <w:r w:rsidR="005D1C82">
        <w:t xml:space="preserve"> the principles of Plan, Do, Check, Act. </w:t>
      </w:r>
    </w:p>
    <w:p w14:paraId="1A6800AE" w14:textId="312A70E4" w:rsidR="00DB5772" w:rsidRPr="00967E6D" w:rsidRDefault="00DB5772" w:rsidP="00DB5772">
      <w:pPr>
        <w:pStyle w:val="Heading1"/>
      </w:pPr>
      <w:r w:rsidRPr="00967E6D">
        <w:t xml:space="preserve">Guiding Principles of Maintenance </w:t>
      </w:r>
      <w:r w:rsidR="00D2222B">
        <w:t>Plans</w:t>
      </w:r>
    </w:p>
    <w:p w14:paraId="209B9C14" w14:textId="46A6E0C8" w:rsidR="000B4680" w:rsidRDefault="00DB5772" w:rsidP="00DB5772">
      <w:pPr>
        <w:pStyle w:val="BodyText"/>
      </w:pPr>
      <w:r>
        <w:t xml:space="preserve">The following guiding principles may assist authorities in developing their </w:t>
      </w:r>
      <w:r w:rsidR="00D2222B">
        <w:t>maintenance plans</w:t>
      </w:r>
      <w:r>
        <w:t xml:space="preserve">. </w:t>
      </w:r>
      <w:r w:rsidR="00A46FF3">
        <w:t>When developing</w:t>
      </w:r>
      <w:r w:rsidR="00D2222B">
        <w:t xml:space="preserve"> plans </w:t>
      </w:r>
      <w:r w:rsidR="00A46FF3">
        <w:t>an AtoN authority should consider the following principals</w:t>
      </w:r>
      <w:r w:rsidR="00173006">
        <w:t>.</w:t>
      </w:r>
    </w:p>
    <w:p w14:paraId="0613A124" w14:textId="0314630D" w:rsidR="00867C68" w:rsidRDefault="00057A75" w:rsidP="00867C68">
      <w:pPr>
        <w:pStyle w:val="Heading2"/>
      </w:pPr>
      <w:r>
        <w:t>Optimal</w:t>
      </w:r>
      <w:r w:rsidR="00FE06BF">
        <w:t xml:space="preserve"> service Life</w:t>
      </w:r>
    </w:p>
    <w:p w14:paraId="41D0B70B" w14:textId="50BE49CC" w:rsidR="00E73FA5" w:rsidRPr="004D7749" w:rsidRDefault="00E73FA5" w:rsidP="004D7749">
      <w:pPr>
        <w:rPr>
          <w:lang w:val="en-GB"/>
        </w:rPr>
      </w:pPr>
      <w:r>
        <w:rPr>
          <w:rStyle w:val="ui-provider"/>
        </w:rPr>
        <w:t xml:space="preserve">The designed operating lifetime of an asset beyond which continued maintenance and logistic support become economically unjustifiable. </w:t>
      </w:r>
      <w:r w:rsidR="00683231">
        <w:rPr>
          <w:rStyle w:val="ui-provider"/>
        </w:rPr>
        <w:t>M</w:t>
      </w:r>
      <w:r>
        <w:rPr>
          <w:rStyle w:val="ui-provider"/>
        </w:rPr>
        <w:t xml:space="preserve">aintenance </w:t>
      </w:r>
      <w:r w:rsidR="00683231">
        <w:rPr>
          <w:rStyle w:val="ui-provider"/>
        </w:rPr>
        <w:t>plans</w:t>
      </w:r>
      <w:r>
        <w:rPr>
          <w:rStyle w:val="ui-provider"/>
        </w:rPr>
        <w:t xml:space="preserve"> should be developed to ensure that the maintenance activities taking place on the asset are balanced to provide efficient and </w:t>
      </w:r>
      <w:r w:rsidR="003D00B5">
        <w:rPr>
          <w:rStyle w:val="ui-provider"/>
        </w:rPr>
        <w:t>cost-effective</w:t>
      </w:r>
      <w:r>
        <w:rPr>
          <w:rStyle w:val="ui-provider"/>
        </w:rPr>
        <w:t xml:space="preserve"> management of the asset during its service life.</w:t>
      </w:r>
    </w:p>
    <w:p w14:paraId="0CEF134F" w14:textId="4BFA8152" w:rsidR="00FE06BF" w:rsidRDefault="00C01017" w:rsidP="00FE06BF">
      <w:pPr>
        <w:pStyle w:val="Heading2"/>
      </w:pPr>
      <w:r>
        <w:t>Optim</w:t>
      </w:r>
      <w:r w:rsidR="00057A75">
        <w:t>al</w:t>
      </w:r>
      <w:r w:rsidR="00FE06BF">
        <w:t xml:space="preserve"> </w:t>
      </w:r>
      <w:r w:rsidR="00057A75">
        <w:t xml:space="preserve">asset performance </w:t>
      </w:r>
    </w:p>
    <w:p w14:paraId="09B8F3F9" w14:textId="5BDBBDBC" w:rsidR="003D00B5" w:rsidRPr="003D00B5" w:rsidRDefault="00016278" w:rsidP="003D00B5">
      <w:pPr>
        <w:rPr>
          <w:lang w:val="en-GB"/>
        </w:rPr>
      </w:pPr>
      <w:r>
        <w:rPr>
          <w:lang w:val="en-GB"/>
        </w:rPr>
        <w:t xml:space="preserve">The </w:t>
      </w:r>
      <w:r w:rsidR="00B013ED">
        <w:rPr>
          <w:lang w:val="en-GB"/>
        </w:rPr>
        <w:t xml:space="preserve">required </w:t>
      </w:r>
      <w:r>
        <w:rPr>
          <w:lang w:val="en-GB"/>
        </w:rPr>
        <w:t xml:space="preserve">performance of an asset </w:t>
      </w:r>
      <w:r w:rsidR="004C3781">
        <w:rPr>
          <w:lang w:val="en-GB"/>
        </w:rPr>
        <w:t xml:space="preserve">should be </w:t>
      </w:r>
      <w:r w:rsidR="0045013F">
        <w:rPr>
          <w:lang w:val="en-GB"/>
        </w:rPr>
        <w:t xml:space="preserve">defined </w:t>
      </w:r>
      <w:r w:rsidR="001B40BD">
        <w:rPr>
          <w:lang w:val="en-GB"/>
        </w:rPr>
        <w:t>by the AtoN</w:t>
      </w:r>
      <w:r w:rsidR="001B40BD">
        <w:rPr>
          <w:rStyle w:val="CommentReference"/>
        </w:rPr>
        <w:t xml:space="preserve"> </w:t>
      </w:r>
      <w:r w:rsidR="001B40BD">
        <w:rPr>
          <w:lang w:val="en-GB"/>
        </w:rPr>
        <w:t>provider</w:t>
      </w:r>
      <w:r w:rsidR="003D00B5">
        <w:rPr>
          <w:lang w:val="en-GB"/>
        </w:rPr>
        <w:t>. The</w:t>
      </w:r>
      <w:r w:rsidR="003D00B5">
        <w:rPr>
          <w:lang w:val="en-US"/>
        </w:rPr>
        <w:t xml:space="preserve"> understanding of the performance requirements for </w:t>
      </w:r>
      <w:r w:rsidR="002717C5">
        <w:rPr>
          <w:lang w:val="en-US"/>
        </w:rPr>
        <w:t>assets</w:t>
      </w:r>
      <w:r w:rsidR="003D00B5">
        <w:rPr>
          <w:lang w:val="en-US"/>
        </w:rPr>
        <w:t>, systems and supporting structures will assist in identifying the scale and level of maintenance required at each site. The following provide examples of key performance parameters that should be considered:</w:t>
      </w:r>
    </w:p>
    <w:p w14:paraId="17745ECB" w14:textId="77777777" w:rsidR="003D00B5" w:rsidRPr="007B2F3E" w:rsidRDefault="003D00B5" w:rsidP="003D00B5">
      <w:pPr>
        <w:pStyle w:val="ListParagraph"/>
        <w:numPr>
          <w:ilvl w:val="0"/>
          <w:numId w:val="3"/>
        </w:numPr>
        <w:rPr>
          <w:lang w:val="en-US"/>
        </w:rPr>
      </w:pPr>
      <w:r>
        <w:t xml:space="preserve">The category and availability objective for each AtoN as detailed in R0130 Categorisation </w:t>
      </w:r>
      <w:proofErr w:type="gramStart"/>
      <w:r>
        <w:t>And</w:t>
      </w:r>
      <w:proofErr w:type="gramEnd"/>
      <w:r>
        <w:t xml:space="preserve"> Availability Objectives For Short Range Aids To Navigation.</w:t>
      </w:r>
      <w:r>
        <w:rPr>
          <w:lang w:val="en-US"/>
        </w:rPr>
        <w:t xml:space="preserve"> </w:t>
      </w:r>
    </w:p>
    <w:p w14:paraId="66654239" w14:textId="2B147B71" w:rsidR="003D00B5" w:rsidRDefault="003D00B5" w:rsidP="003D00B5">
      <w:pPr>
        <w:pStyle w:val="ListParagraph"/>
        <w:numPr>
          <w:ilvl w:val="0"/>
          <w:numId w:val="3"/>
        </w:numPr>
        <w:rPr>
          <w:lang w:val="en-US"/>
        </w:rPr>
      </w:pPr>
      <w:r>
        <w:rPr>
          <w:lang w:val="en-US"/>
        </w:rPr>
        <w:lastRenderedPageBreak/>
        <w:t xml:space="preserve">An understanding of the risk factors associated with each </w:t>
      </w:r>
      <w:r w:rsidR="002717C5">
        <w:rPr>
          <w:lang w:val="en-US"/>
        </w:rPr>
        <w:t xml:space="preserve">asset </w:t>
      </w:r>
      <w:r>
        <w:rPr>
          <w:lang w:val="en-US"/>
        </w:rPr>
        <w:t>site. Examples include environmental risks, hazardous materials, access constraints.</w:t>
      </w:r>
    </w:p>
    <w:p w14:paraId="068A7BB8" w14:textId="323B798F" w:rsidR="003D00B5" w:rsidRPr="00B04FDD" w:rsidRDefault="003D00B5" w:rsidP="00B04FDD">
      <w:pPr>
        <w:pStyle w:val="ListParagraph"/>
        <w:numPr>
          <w:ilvl w:val="0"/>
          <w:numId w:val="3"/>
        </w:numPr>
        <w:rPr>
          <w:lang w:val="en-US"/>
        </w:rPr>
      </w:pPr>
      <w:r w:rsidRPr="00764C51">
        <w:rPr>
          <w:lang w:val="en-US"/>
        </w:rPr>
        <w:t xml:space="preserve">Mean Time </w:t>
      </w:r>
      <w:proofErr w:type="gramStart"/>
      <w:r w:rsidRPr="00764C51">
        <w:rPr>
          <w:lang w:val="en-US"/>
        </w:rPr>
        <w:t>To</w:t>
      </w:r>
      <w:proofErr w:type="gramEnd"/>
      <w:r w:rsidRPr="00764C51">
        <w:rPr>
          <w:lang w:val="en-US"/>
        </w:rPr>
        <w:t xml:space="preserve"> Repair (MTTR) and Mean Time Between Failure (MTBF)</w:t>
      </w:r>
      <w:r>
        <w:rPr>
          <w:lang w:val="en-US"/>
        </w:rPr>
        <w:t xml:space="preserve"> both influence the frequency of maintenance for each </w:t>
      </w:r>
      <w:r w:rsidR="002717C5">
        <w:rPr>
          <w:lang w:val="en-US"/>
        </w:rPr>
        <w:t>asset</w:t>
      </w:r>
      <w:r>
        <w:rPr>
          <w:lang w:val="en-US"/>
        </w:rPr>
        <w:t xml:space="preserve"> site.</w:t>
      </w:r>
    </w:p>
    <w:p w14:paraId="2D017B91" w14:textId="1E94B089" w:rsidR="00B71982" w:rsidRPr="00B71982" w:rsidRDefault="006A0DE6" w:rsidP="00B71982">
      <w:pPr>
        <w:rPr>
          <w:lang w:val="en-GB"/>
        </w:rPr>
      </w:pPr>
      <w:r>
        <w:rPr>
          <w:lang w:val="en-GB"/>
        </w:rPr>
        <w:t xml:space="preserve">The balance of </w:t>
      </w:r>
      <w:r w:rsidR="007A30A7">
        <w:rPr>
          <w:lang w:val="en-GB"/>
        </w:rPr>
        <w:t>such parameters</w:t>
      </w:r>
      <w:r>
        <w:rPr>
          <w:lang w:val="en-GB"/>
        </w:rPr>
        <w:t xml:space="preserve"> in</w:t>
      </w:r>
      <w:r w:rsidR="001B40BD">
        <w:rPr>
          <w:lang w:val="en-GB"/>
        </w:rPr>
        <w:t xml:space="preserve"> the</w:t>
      </w:r>
      <w:r w:rsidR="007937B8">
        <w:rPr>
          <w:lang w:val="en-GB"/>
        </w:rPr>
        <w:t xml:space="preserve"> </w:t>
      </w:r>
      <w:r w:rsidR="000035AD">
        <w:rPr>
          <w:lang w:val="en-GB"/>
        </w:rPr>
        <w:t xml:space="preserve">development of </w:t>
      </w:r>
      <w:r w:rsidR="007937B8">
        <w:rPr>
          <w:lang w:val="en-GB"/>
        </w:rPr>
        <w:t xml:space="preserve">maintenance </w:t>
      </w:r>
      <w:r w:rsidR="00683231">
        <w:rPr>
          <w:lang w:val="en-GB"/>
        </w:rPr>
        <w:t>plans</w:t>
      </w:r>
      <w:r w:rsidR="007937B8">
        <w:rPr>
          <w:lang w:val="en-GB"/>
        </w:rPr>
        <w:t xml:space="preserve"> is </w:t>
      </w:r>
      <w:proofErr w:type="gramStart"/>
      <w:r w:rsidR="007937B8">
        <w:rPr>
          <w:lang w:val="en-GB"/>
        </w:rPr>
        <w:t>the means by which</w:t>
      </w:r>
      <w:proofErr w:type="gramEnd"/>
      <w:r w:rsidR="007937B8">
        <w:rPr>
          <w:lang w:val="en-GB"/>
        </w:rPr>
        <w:t xml:space="preserve"> </w:t>
      </w:r>
      <w:r>
        <w:rPr>
          <w:lang w:val="en-GB"/>
        </w:rPr>
        <w:t>optimal asset</w:t>
      </w:r>
      <w:r w:rsidR="007937B8">
        <w:rPr>
          <w:lang w:val="en-GB"/>
        </w:rPr>
        <w:t xml:space="preserve"> performance is achieved.</w:t>
      </w:r>
      <w:r w:rsidR="0045013F">
        <w:rPr>
          <w:lang w:val="en-GB"/>
        </w:rPr>
        <w:t xml:space="preserve"> </w:t>
      </w:r>
    </w:p>
    <w:p w14:paraId="28673C63" w14:textId="1046D5A9" w:rsidR="00984345" w:rsidRDefault="00AA79F3" w:rsidP="00984345">
      <w:pPr>
        <w:pStyle w:val="Heading2"/>
      </w:pPr>
      <w:r>
        <w:t xml:space="preserve">Cost Optimisation </w:t>
      </w:r>
    </w:p>
    <w:p w14:paraId="0400C68D" w14:textId="40C8103E" w:rsidR="000035AD" w:rsidRPr="000035AD" w:rsidRDefault="009E3FFA" w:rsidP="000035AD">
      <w:pPr>
        <w:rPr>
          <w:lang w:val="en-GB"/>
        </w:rPr>
      </w:pPr>
      <w:r>
        <w:rPr>
          <w:lang w:val="en-GB"/>
        </w:rPr>
        <w:t>Maintenance</w:t>
      </w:r>
      <w:r w:rsidR="00BF6935">
        <w:rPr>
          <w:lang w:val="en-GB"/>
        </w:rPr>
        <w:t xml:space="preserve"> </w:t>
      </w:r>
      <w:r w:rsidR="00683231">
        <w:rPr>
          <w:lang w:val="en-GB"/>
        </w:rPr>
        <w:t>plan</w:t>
      </w:r>
      <w:r w:rsidR="00BF6935">
        <w:rPr>
          <w:lang w:val="en-GB"/>
        </w:rPr>
        <w:t xml:space="preserve">s </w:t>
      </w:r>
      <w:r>
        <w:rPr>
          <w:lang w:val="en-GB"/>
        </w:rPr>
        <w:t>should reduce operational costs where practicable whilst m</w:t>
      </w:r>
      <w:r w:rsidR="00931023">
        <w:rPr>
          <w:lang w:val="en-GB"/>
        </w:rPr>
        <w:t xml:space="preserve">inimising the risk to the performance of the </w:t>
      </w:r>
      <w:r w:rsidR="002717C5">
        <w:rPr>
          <w:lang w:val="en-GB"/>
        </w:rPr>
        <w:t xml:space="preserve">asset. For </w:t>
      </w:r>
      <w:r w:rsidR="00521494">
        <w:rPr>
          <w:lang w:val="en-GB"/>
        </w:rPr>
        <w:t>example,</w:t>
      </w:r>
      <w:r w:rsidR="00B46569">
        <w:rPr>
          <w:lang w:val="en-GB"/>
        </w:rPr>
        <w:t xml:space="preserve"> a programme of planned maintenance may extend the life of an asset and reduce the </w:t>
      </w:r>
      <w:r w:rsidR="00521494">
        <w:rPr>
          <w:lang w:val="en-GB"/>
        </w:rPr>
        <w:t>risk</w:t>
      </w:r>
      <w:r w:rsidR="00B46569">
        <w:rPr>
          <w:lang w:val="en-GB"/>
        </w:rPr>
        <w:t xml:space="preserve"> of costly unplanned maintenance</w:t>
      </w:r>
      <w:r w:rsidR="00521494">
        <w:rPr>
          <w:lang w:val="en-GB"/>
        </w:rPr>
        <w:t xml:space="preserve"> to rectify a failure.</w:t>
      </w:r>
    </w:p>
    <w:p w14:paraId="115B3180" w14:textId="77777777" w:rsidR="007C7BF9" w:rsidRDefault="00984345" w:rsidP="00B03730">
      <w:pPr>
        <w:pStyle w:val="Heading2"/>
      </w:pPr>
      <w:r>
        <w:t xml:space="preserve">Regulatory Compliance </w:t>
      </w:r>
    </w:p>
    <w:p w14:paraId="4F413C10" w14:textId="1FA5C547" w:rsidR="007C7BF9" w:rsidRDefault="00C345B5" w:rsidP="007C7BF9">
      <w:pPr>
        <w:rPr>
          <w:lang w:val="en-GB"/>
        </w:rPr>
      </w:pPr>
      <w:r>
        <w:rPr>
          <w:lang w:val="en-GB"/>
        </w:rPr>
        <w:t>Maintenance</w:t>
      </w:r>
      <w:r w:rsidR="007C7BF9">
        <w:rPr>
          <w:lang w:val="en-GB"/>
        </w:rPr>
        <w:t xml:space="preserve"> </w:t>
      </w:r>
      <w:r w:rsidR="0007180C">
        <w:rPr>
          <w:lang w:val="en-GB"/>
        </w:rPr>
        <w:t xml:space="preserve">plans </w:t>
      </w:r>
      <w:r w:rsidR="007C7BF9">
        <w:rPr>
          <w:lang w:val="en-GB"/>
        </w:rPr>
        <w:t xml:space="preserve">should </w:t>
      </w:r>
      <w:r w:rsidR="00852978">
        <w:rPr>
          <w:lang w:val="en-GB"/>
        </w:rPr>
        <w:t>identify the</w:t>
      </w:r>
      <w:r w:rsidR="005F0E15">
        <w:rPr>
          <w:lang w:val="en-GB"/>
        </w:rPr>
        <w:t xml:space="preserve"> </w:t>
      </w:r>
      <w:r w:rsidR="00852978">
        <w:rPr>
          <w:lang w:val="en-GB"/>
        </w:rPr>
        <w:t xml:space="preserve">maintenance activities required to ensure </w:t>
      </w:r>
      <w:r w:rsidR="005F0E15">
        <w:rPr>
          <w:lang w:val="en-GB"/>
        </w:rPr>
        <w:t>compliance with</w:t>
      </w:r>
      <w:r w:rsidR="007C7BF9">
        <w:rPr>
          <w:lang w:val="en-GB"/>
        </w:rPr>
        <w:t xml:space="preserve"> </w:t>
      </w:r>
      <w:r w:rsidR="00AA31E9">
        <w:rPr>
          <w:lang w:val="en-GB"/>
        </w:rPr>
        <w:t xml:space="preserve">the relevant </w:t>
      </w:r>
      <w:r w:rsidR="007C7BF9">
        <w:rPr>
          <w:lang w:val="en-GB"/>
        </w:rPr>
        <w:t xml:space="preserve">local, national and international </w:t>
      </w:r>
      <w:r>
        <w:rPr>
          <w:lang w:val="en-GB"/>
        </w:rPr>
        <w:t>regulations</w:t>
      </w:r>
      <w:r w:rsidR="005F0E15">
        <w:rPr>
          <w:lang w:val="en-GB"/>
        </w:rPr>
        <w:t xml:space="preserve">. </w:t>
      </w:r>
    </w:p>
    <w:p w14:paraId="16D53727" w14:textId="06CE3377" w:rsidR="001D3DB9" w:rsidRDefault="001D3DB9" w:rsidP="001D3DB9">
      <w:pPr>
        <w:pStyle w:val="BodyText"/>
      </w:pPr>
      <w:proofErr w:type="gramStart"/>
      <w:r>
        <w:t>In order to</w:t>
      </w:r>
      <w:proofErr w:type="gramEnd"/>
      <w:r>
        <w:t xml:space="preserve"> comply with relevant legislation, authorities may need to consider the following in their maintenance </w:t>
      </w:r>
      <w:r w:rsidR="00683231">
        <w:t>plans</w:t>
      </w:r>
      <w:r>
        <w:t>:</w:t>
      </w:r>
    </w:p>
    <w:p w14:paraId="0CB18F44" w14:textId="77777777" w:rsidR="001D3DB9" w:rsidRDefault="001D3DB9" w:rsidP="001D3DB9">
      <w:pPr>
        <w:pStyle w:val="Bullet1"/>
        <w:keepNext/>
        <w:keepLines/>
      </w:pPr>
      <w:r>
        <w:t>Environmental considerations, e.g., operating in remote areas or sensitive marine parks, may require additional operating procedures to be implemented.</w:t>
      </w:r>
    </w:p>
    <w:p w14:paraId="12D1CABE" w14:textId="77777777" w:rsidR="001D3DB9" w:rsidRDefault="001D3DB9" w:rsidP="001D3DB9">
      <w:pPr>
        <w:pStyle w:val="Bullet1"/>
        <w:keepNext/>
        <w:keepLines/>
      </w:pPr>
      <w:r>
        <w:t>Safety considerations, e.g., operating from small craft or working at heights, may require additional training and safety procedures to be implemented.</w:t>
      </w:r>
    </w:p>
    <w:p w14:paraId="155BA6DB" w14:textId="77777777" w:rsidR="001D3DB9" w:rsidRDefault="001D3DB9" w:rsidP="001D3DB9">
      <w:pPr>
        <w:pStyle w:val="Bullet1"/>
      </w:pPr>
      <w:r>
        <w:t>Heritage AtoN and their supporting structures may require increased levels of maintenance and monitoring to be carried out.</w:t>
      </w:r>
    </w:p>
    <w:p w14:paraId="781CCC23" w14:textId="77777777" w:rsidR="001D3DB9" w:rsidRDefault="001D3DB9" w:rsidP="001D3DB9">
      <w:pPr>
        <w:pStyle w:val="Bullet1"/>
      </w:pPr>
      <w:r>
        <w:t>AtoN with a higher IALA category or importance may require a more intensive maintenance regime to ensure that the required level of performance is achieved.</w:t>
      </w:r>
    </w:p>
    <w:p w14:paraId="03D05DD8" w14:textId="77777777" w:rsidR="001D3DB9" w:rsidRDefault="001D3DB9" w:rsidP="001D3DB9">
      <w:pPr>
        <w:pStyle w:val="Bullet1"/>
      </w:pPr>
      <w:r>
        <w:t>Relevant standards should be referenced in the design phase of new AtoN to ensure that new AtoN comply with the most recent standards.</w:t>
      </w:r>
    </w:p>
    <w:p w14:paraId="537050B6" w14:textId="77777777" w:rsidR="001D3DB9" w:rsidRPr="007C7BF9" w:rsidRDefault="001D3DB9" w:rsidP="007C7BF9">
      <w:pPr>
        <w:rPr>
          <w:lang w:val="en-GB"/>
        </w:rPr>
      </w:pPr>
    </w:p>
    <w:p w14:paraId="317C70C4" w14:textId="13E69E7F" w:rsidR="000716E0" w:rsidRDefault="000716E0" w:rsidP="00B03730">
      <w:pPr>
        <w:pStyle w:val="Heading2"/>
      </w:pPr>
      <w:r>
        <w:t>Managem</w:t>
      </w:r>
      <w:r w:rsidR="004E21D9">
        <w:t>en</w:t>
      </w:r>
      <w:r>
        <w:t>t of Obs</w:t>
      </w:r>
      <w:r w:rsidR="00861312">
        <w:t>olescence</w:t>
      </w:r>
    </w:p>
    <w:p w14:paraId="281E24C5" w14:textId="707F5B2B" w:rsidR="0072454A" w:rsidRPr="0072454A" w:rsidRDefault="00D1540B" w:rsidP="0072454A">
      <w:pPr>
        <w:rPr>
          <w:lang w:val="en-GB"/>
        </w:rPr>
      </w:pPr>
      <w:r>
        <w:rPr>
          <w:lang w:val="en-GB"/>
        </w:rPr>
        <w:t xml:space="preserve">Maintenance </w:t>
      </w:r>
      <w:r w:rsidR="00683231">
        <w:rPr>
          <w:lang w:val="en-GB"/>
        </w:rPr>
        <w:t>plans</w:t>
      </w:r>
      <w:r>
        <w:rPr>
          <w:lang w:val="en-GB"/>
        </w:rPr>
        <w:t xml:space="preserve"> should </w:t>
      </w:r>
      <w:r w:rsidR="001132AB">
        <w:rPr>
          <w:lang w:val="en-GB"/>
        </w:rPr>
        <w:t xml:space="preserve">identify </w:t>
      </w:r>
      <w:r w:rsidR="00500DA9">
        <w:rPr>
          <w:lang w:val="en-GB"/>
        </w:rPr>
        <w:t xml:space="preserve">when an asset </w:t>
      </w:r>
      <w:r w:rsidR="002D7FA4">
        <w:rPr>
          <w:lang w:val="en-GB"/>
        </w:rPr>
        <w:t>is expected to reach the end of its operational life.</w:t>
      </w:r>
      <w:r w:rsidR="00D725A7">
        <w:rPr>
          <w:lang w:val="en-GB"/>
        </w:rPr>
        <w:t xml:space="preserve"> The strategy should consider </w:t>
      </w:r>
      <w:r w:rsidR="0090435B">
        <w:rPr>
          <w:lang w:val="en-GB"/>
        </w:rPr>
        <w:t xml:space="preserve">the options at this stage for example: replacement, upgrade, disposal, </w:t>
      </w:r>
      <w:r w:rsidR="00FD4D56">
        <w:rPr>
          <w:lang w:val="en-GB"/>
        </w:rPr>
        <w:t>refurbishment etc.</w:t>
      </w:r>
    </w:p>
    <w:p w14:paraId="51128472" w14:textId="01EE8C13" w:rsidR="0099553A" w:rsidRDefault="00521494" w:rsidP="0099553A">
      <w:pPr>
        <w:pStyle w:val="Heading2"/>
      </w:pPr>
      <w:r>
        <w:t>risk Management</w:t>
      </w:r>
    </w:p>
    <w:p w14:paraId="2AB1F2F2" w14:textId="7644AB03" w:rsidR="00521494" w:rsidRPr="00521494" w:rsidRDefault="00521494" w:rsidP="00521494">
      <w:pPr>
        <w:pStyle w:val="NormalWeb"/>
        <w:rPr>
          <w:rFonts w:asciiTheme="minorHAnsi" w:hAnsiTheme="minorHAnsi" w:cstheme="minorHAnsi"/>
          <w:sz w:val="22"/>
          <w:szCs w:val="22"/>
        </w:rPr>
      </w:pPr>
      <w:r w:rsidRPr="00521494">
        <w:rPr>
          <w:rFonts w:asciiTheme="minorHAnsi" w:hAnsiTheme="minorHAnsi" w:cstheme="minorHAnsi"/>
          <w:sz w:val="22"/>
          <w:szCs w:val="22"/>
        </w:rPr>
        <w:t>Risk management means identifying risks and taking action to eliminate those risks so far as is reasonably practicable, and if that is not possible, minimising the risks as low as is reasonably practicable.</w:t>
      </w:r>
    </w:p>
    <w:p w14:paraId="23204400" w14:textId="4A68E22B" w:rsidR="00521494" w:rsidRPr="00521494" w:rsidRDefault="00B1100D" w:rsidP="0099553A">
      <w:pPr>
        <w:rPr>
          <w:rFonts w:cstheme="minorHAnsi"/>
          <w:lang w:val="en-GB"/>
        </w:rPr>
      </w:pPr>
      <w:r w:rsidRPr="00521494">
        <w:rPr>
          <w:rFonts w:cstheme="minorHAnsi"/>
          <w:lang w:val="en-GB"/>
        </w:rPr>
        <w:t>Maintenance</w:t>
      </w:r>
      <w:r w:rsidR="00B4020C" w:rsidRPr="00521494">
        <w:rPr>
          <w:rFonts w:cstheme="minorHAnsi"/>
          <w:lang w:val="en-GB"/>
        </w:rPr>
        <w:t xml:space="preserve"> </w:t>
      </w:r>
      <w:r w:rsidR="00683231">
        <w:rPr>
          <w:rFonts w:cstheme="minorHAnsi"/>
          <w:lang w:val="en-GB"/>
        </w:rPr>
        <w:t>plans</w:t>
      </w:r>
      <w:r w:rsidR="00B4020C" w:rsidRPr="00521494">
        <w:rPr>
          <w:rFonts w:cstheme="minorHAnsi"/>
          <w:lang w:val="en-GB"/>
        </w:rPr>
        <w:t xml:space="preserve"> should</w:t>
      </w:r>
      <w:r w:rsidR="004D0B6C" w:rsidRPr="00521494">
        <w:rPr>
          <w:rFonts w:cstheme="minorHAnsi"/>
          <w:lang w:val="en-GB"/>
        </w:rPr>
        <w:t xml:space="preserve"> </w:t>
      </w:r>
      <w:r w:rsidR="005E0FC2" w:rsidRPr="00521494">
        <w:rPr>
          <w:rFonts w:cstheme="minorHAnsi"/>
          <w:lang w:val="en-GB"/>
        </w:rPr>
        <w:t>seek</w:t>
      </w:r>
      <w:r w:rsidR="0044233C" w:rsidRPr="00521494">
        <w:rPr>
          <w:rFonts w:cstheme="minorHAnsi"/>
          <w:lang w:val="en-GB"/>
        </w:rPr>
        <w:t xml:space="preserve"> to</w:t>
      </w:r>
      <w:r w:rsidR="005E0FC2" w:rsidRPr="00521494">
        <w:rPr>
          <w:rFonts w:cstheme="minorHAnsi"/>
          <w:lang w:val="en-GB"/>
        </w:rPr>
        <w:t xml:space="preserve"> </w:t>
      </w:r>
      <w:r w:rsidR="00521494" w:rsidRPr="00521494">
        <w:rPr>
          <w:rFonts w:cstheme="minorHAnsi"/>
          <w:lang w:val="en-GB"/>
        </w:rPr>
        <w:t xml:space="preserve">identify risks associated with operating and maintaining an asset and apply the appropriate level of risk management. </w:t>
      </w:r>
    </w:p>
    <w:p w14:paraId="4AE6E738" w14:textId="4C3B77AD" w:rsidR="00B917D6" w:rsidRDefault="00B917D6" w:rsidP="00363ABF">
      <w:pPr>
        <w:pStyle w:val="Heading1"/>
      </w:pPr>
      <w:commentRangeStart w:id="1"/>
      <w:r>
        <w:lastRenderedPageBreak/>
        <w:t>Developing</w:t>
      </w:r>
      <w:commentRangeEnd w:id="1"/>
      <w:r w:rsidR="001F2AFC">
        <w:rPr>
          <w:rStyle w:val="CommentReference"/>
          <w:rFonts w:asciiTheme="minorHAnsi" w:eastAsiaTheme="minorHAnsi" w:hAnsiTheme="minorHAnsi" w:cstheme="minorBidi"/>
          <w:b w:val="0"/>
          <w:bCs w:val="0"/>
          <w:caps w:val="0"/>
          <w:color w:val="auto"/>
          <w:lang w:val="en-AU"/>
        </w:rPr>
        <w:commentReference w:id="1"/>
      </w:r>
      <w:r>
        <w:t xml:space="preserve"> </w:t>
      </w:r>
      <w:r w:rsidR="001F2AFC">
        <w:t xml:space="preserve">maintenance plans </w:t>
      </w:r>
    </w:p>
    <w:p w14:paraId="597C0EE8" w14:textId="09AAFB91" w:rsidR="00633321" w:rsidRPr="00CF466D" w:rsidRDefault="009C5AAC" w:rsidP="00987365">
      <w:r w:rsidRPr="00847665">
        <w:t>AtoN service delivery should be considered an iterative process of requirements, design, and maintenance, with the overall goal of providing a</w:t>
      </w:r>
      <w:r w:rsidR="009B378E" w:rsidRPr="00847665">
        <w:t xml:space="preserve">n AtoN </w:t>
      </w:r>
      <w:r w:rsidRPr="00847665">
        <w:t xml:space="preserve">to the mariner </w:t>
      </w:r>
      <w:r w:rsidR="009B2B8D" w:rsidRPr="00847665">
        <w:t xml:space="preserve">to satisfy the </w:t>
      </w:r>
      <w:r w:rsidR="006D7EDE">
        <w:t>Guiding P</w:t>
      </w:r>
      <w:r w:rsidR="009B2B8D" w:rsidRPr="00847665">
        <w:t>rinciples above</w:t>
      </w:r>
      <w:r w:rsidR="000D17F9" w:rsidRPr="00847665">
        <w:t>. Where th</w:t>
      </w:r>
      <w:r w:rsidR="009B2B8D" w:rsidRPr="00847665">
        <w:t xml:space="preserve">ese </w:t>
      </w:r>
      <w:r w:rsidR="006D7EDE">
        <w:t>Guiding P</w:t>
      </w:r>
      <w:r w:rsidR="009B2B8D" w:rsidRPr="00847665">
        <w:t>rinciples cannot be achieved</w:t>
      </w:r>
      <w:r w:rsidR="000D17F9" w:rsidRPr="00847665">
        <w:t>, it may be appropriate to revisit the original designs and user requirements.</w:t>
      </w:r>
    </w:p>
    <w:p w14:paraId="73BE1AA5" w14:textId="77777777" w:rsidR="00633321" w:rsidRPr="002F029B" w:rsidRDefault="00633321" w:rsidP="00633321">
      <w:pPr>
        <w:pStyle w:val="Heading2"/>
        <w:rPr>
          <w:rFonts w:asciiTheme="minorHAnsi" w:hAnsiTheme="minorHAnsi" w:cstheme="minorHAnsi"/>
        </w:rPr>
      </w:pPr>
      <w:r w:rsidRPr="002F029B">
        <w:rPr>
          <w:rFonts w:asciiTheme="minorHAnsi" w:hAnsiTheme="minorHAnsi" w:cstheme="minorHAnsi"/>
        </w:rPr>
        <w:t>Define asset lists (understanding the AtoN)</w:t>
      </w:r>
    </w:p>
    <w:p w14:paraId="5F113476" w14:textId="3E88CEF7" w:rsidR="00633321" w:rsidRDefault="00633321" w:rsidP="00633321">
      <w:pPr>
        <w:rPr>
          <w:lang w:val="en-US"/>
        </w:rPr>
      </w:pPr>
      <w:r>
        <w:rPr>
          <w:lang w:val="en-US"/>
        </w:rPr>
        <w:t xml:space="preserve">Generally, each </w:t>
      </w:r>
      <w:r w:rsidR="00ED06E8">
        <w:rPr>
          <w:lang w:val="en-US"/>
        </w:rPr>
        <w:t>asset</w:t>
      </w:r>
      <w:r>
        <w:rPr>
          <w:lang w:val="en-US"/>
        </w:rPr>
        <w:t xml:space="preserve"> will be unique in some way. Before any type of maintenance </w:t>
      </w:r>
      <w:r w:rsidR="00683231">
        <w:rPr>
          <w:lang w:val="en-US"/>
        </w:rPr>
        <w:t>plan</w:t>
      </w:r>
      <w:r>
        <w:rPr>
          <w:lang w:val="en-US"/>
        </w:rPr>
        <w:t xml:space="preserve"> can be formulated, AtoN service providers should ensure they have a thorough understanding of all assets, including their operational </w:t>
      </w:r>
      <w:r w:rsidR="00ED06E8">
        <w:rPr>
          <w:lang w:val="en-US"/>
        </w:rPr>
        <w:t xml:space="preserve">and </w:t>
      </w:r>
      <w:r>
        <w:rPr>
          <w:lang w:val="en-US"/>
        </w:rPr>
        <w:t>maintenance requirements, that make up their network.</w:t>
      </w:r>
    </w:p>
    <w:p w14:paraId="3EE82A59" w14:textId="400097FD" w:rsidR="00363ABF" w:rsidRPr="00260DEA" w:rsidRDefault="00633321" w:rsidP="00363ABF">
      <w:pPr>
        <w:pStyle w:val="Heading2"/>
        <w:rPr>
          <w:rFonts w:asciiTheme="minorHAnsi" w:hAnsiTheme="minorHAnsi" w:cstheme="minorHAnsi"/>
        </w:rPr>
      </w:pPr>
      <w:r w:rsidRPr="00260DEA">
        <w:rPr>
          <w:rFonts w:asciiTheme="minorHAnsi" w:hAnsiTheme="minorHAnsi" w:cstheme="minorHAnsi"/>
        </w:rPr>
        <w:t>Determine Maintenance Philosoph</w:t>
      </w:r>
      <w:r w:rsidR="007924C4" w:rsidRPr="00260DEA">
        <w:rPr>
          <w:rFonts w:asciiTheme="minorHAnsi" w:hAnsiTheme="minorHAnsi" w:cstheme="minorHAnsi"/>
        </w:rPr>
        <w:t xml:space="preserve">y to be adopted </w:t>
      </w:r>
    </w:p>
    <w:p w14:paraId="6BAD6F2C" w14:textId="48D9FC73" w:rsidR="00363ABF" w:rsidRDefault="00EF683C" w:rsidP="00363ABF">
      <w:pPr>
        <w:pStyle w:val="BodyText"/>
      </w:pPr>
      <w:r>
        <w:t>There are two broad maintenance phil</w:t>
      </w:r>
      <w:r w:rsidR="004D10C9">
        <w:t>osophies</w:t>
      </w:r>
      <w:r w:rsidR="00822F9A">
        <w:t>:</w:t>
      </w:r>
      <w:r w:rsidR="0037188C">
        <w:t xml:space="preserve"> </w:t>
      </w:r>
      <w:r w:rsidR="00ED06E8">
        <w:t xml:space="preserve">Preventative Maintenance and </w:t>
      </w:r>
      <w:r w:rsidR="0037188C">
        <w:t xml:space="preserve">Reactive Maintenance. </w:t>
      </w:r>
      <w:r w:rsidR="00374799">
        <w:t>The</w:t>
      </w:r>
      <w:r w:rsidR="0037188C">
        <w:t xml:space="preserve">se philosophies are outlined </w:t>
      </w:r>
      <w:r w:rsidR="00822F9A">
        <w:t xml:space="preserve">below and </w:t>
      </w:r>
      <w:r w:rsidR="00363ABF">
        <w:t xml:space="preserve">could be wholly or partly </w:t>
      </w:r>
      <w:r w:rsidR="008E2FBE">
        <w:t>considered</w:t>
      </w:r>
      <w:r w:rsidR="00363ABF">
        <w:t xml:space="preserve"> in the development of </w:t>
      </w:r>
      <w:r w:rsidR="00683231">
        <w:t>maintenance plans</w:t>
      </w:r>
      <w:r w:rsidR="007358AF">
        <w:t xml:space="preserve">. </w:t>
      </w:r>
    </w:p>
    <w:p w14:paraId="778ED8D4" w14:textId="580572EF" w:rsidR="00363ABF" w:rsidRDefault="00392A1A" w:rsidP="009770A4">
      <w:pPr>
        <w:pStyle w:val="Heading3"/>
      </w:pPr>
      <w:r>
        <w:t>P</w:t>
      </w:r>
      <w:r w:rsidR="00ED06E8">
        <w:t>rev</w:t>
      </w:r>
      <w:r>
        <w:t>entative M</w:t>
      </w:r>
      <w:r w:rsidR="00363ABF" w:rsidRPr="002F029B">
        <w:t xml:space="preserve">aintenance </w:t>
      </w:r>
      <w:r w:rsidR="00ED06E8">
        <w:t>(PM)</w:t>
      </w:r>
    </w:p>
    <w:p w14:paraId="445B75F6" w14:textId="21355CC3" w:rsidR="00ED06E8" w:rsidRPr="00ED06E8" w:rsidRDefault="00ED06E8" w:rsidP="00ED06E8">
      <w:pPr>
        <w:pStyle w:val="Heading4"/>
        <w:rPr>
          <w:lang w:val="en-GB"/>
        </w:rPr>
      </w:pPr>
      <w:r>
        <w:rPr>
          <w:lang w:val="en-GB"/>
        </w:rPr>
        <w:t>Planned Preventative Maintenance (PPM)</w:t>
      </w:r>
    </w:p>
    <w:p w14:paraId="26ABA213" w14:textId="2A4B94C8" w:rsidR="00D93D04" w:rsidRDefault="006D7EDE" w:rsidP="00363ABF">
      <w:r>
        <w:t>PPM</w:t>
      </w:r>
      <w:r w:rsidR="00363ABF" w:rsidRPr="00D26069">
        <w:t xml:space="preserve"> </w:t>
      </w:r>
      <w:r w:rsidR="00ED06E8">
        <w:t xml:space="preserve">is a proactive approach to maintenance and </w:t>
      </w:r>
      <w:r w:rsidR="00363ABF" w:rsidRPr="00D26069">
        <w:t xml:space="preserve">involves a process of routine inspection and servicing of </w:t>
      </w:r>
      <w:r w:rsidR="002656E7">
        <w:t>assets</w:t>
      </w:r>
      <w:r w:rsidR="00363ABF" w:rsidRPr="00D26069">
        <w:t xml:space="preserve"> to prevent </w:t>
      </w:r>
      <w:r w:rsidR="002656E7">
        <w:t>failures and deterioration</w:t>
      </w:r>
      <w:r w:rsidR="00363ABF" w:rsidRPr="00D26069">
        <w:t xml:space="preserve"> from occurring. P</w:t>
      </w:r>
      <w:r w:rsidR="00ED06E8">
        <w:t>P</w:t>
      </w:r>
      <w:r w:rsidR="00363ABF" w:rsidRPr="00D26069">
        <w:t>M is performed at pre-determined fixed intervals (based on calendar time, operating hours, number of cycles</w:t>
      </w:r>
      <w:r w:rsidR="00FF16A7">
        <w:t>, manufacturers recommendations</w:t>
      </w:r>
      <w:r w:rsidR="003868DF">
        <w:t xml:space="preserve">, </w:t>
      </w:r>
      <w:r w:rsidR="00FF16A7">
        <w:t>etc</w:t>
      </w:r>
      <w:r w:rsidR="00363ABF" w:rsidRPr="00D26069">
        <w:t xml:space="preserve">), and consists of regular refurbishment or replacement of an item or its components. </w:t>
      </w:r>
    </w:p>
    <w:p w14:paraId="18200E2B" w14:textId="1172FEE2" w:rsidR="00363ABF" w:rsidRPr="002F029B" w:rsidRDefault="00363ABF" w:rsidP="001A0D62">
      <w:pPr>
        <w:pStyle w:val="Heading4"/>
      </w:pPr>
      <w:r w:rsidRPr="002F029B">
        <w:t>Condition-</w:t>
      </w:r>
      <w:r w:rsidR="00ED06E8">
        <w:t>B</w:t>
      </w:r>
      <w:r w:rsidRPr="002F029B">
        <w:t xml:space="preserve">ased </w:t>
      </w:r>
      <w:r w:rsidR="00ED06E8">
        <w:t>M</w:t>
      </w:r>
      <w:r w:rsidRPr="002F029B">
        <w:t>aintenance (CBM)</w:t>
      </w:r>
    </w:p>
    <w:p w14:paraId="39B6C9AF" w14:textId="590D7091" w:rsidR="002656E7" w:rsidRDefault="00363ABF" w:rsidP="00363ABF">
      <w:pPr>
        <w:pStyle w:val="BodyText"/>
        <w:keepNext/>
        <w:keepLines/>
        <w:spacing w:after="240"/>
      </w:pPr>
      <w:r w:rsidRPr="004545F8">
        <w:t xml:space="preserve">CBM is </w:t>
      </w:r>
      <w:r w:rsidR="00F800DC">
        <w:t xml:space="preserve">undertaking maintenance </w:t>
      </w:r>
      <w:r w:rsidRPr="004545F8">
        <w:t xml:space="preserve">based on </w:t>
      </w:r>
      <w:r w:rsidR="00223D43">
        <w:t>asse</w:t>
      </w:r>
      <w:r w:rsidRPr="004545F8">
        <w:t>t condition, rather than time or usage interval.</w:t>
      </w:r>
      <w:r w:rsidR="002656E7">
        <w:t xml:space="preserve"> Performing only the required maintenance at each visit, minimizing spare parts cost, reducing downtime and reducing time spent on maintenance is the objective of a condition-based maintenance approach.</w:t>
      </w:r>
      <w:r w:rsidR="002656E7" w:rsidRPr="002656E7">
        <w:t xml:space="preserve"> </w:t>
      </w:r>
      <w:r w:rsidR="002656E7">
        <w:t>This will reduce both operational and maintenance costs for AtoN providers.</w:t>
      </w:r>
    </w:p>
    <w:p w14:paraId="20CC4584" w14:textId="22B6DD62" w:rsidR="00363ABF" w:rsidRDefault="00363ABF" w:rsidP="00363ABF">
      <w:pPr>
        <w:pStyle w:val="BodyText"/>
        <w:keepNext/>
        <w:keepLines/>
        <w:spacing w:after="240"/>
      </w:pPr>
      <w:r w:rsidRPr="004545F8">
        <w:t>Visual inspections</w:t>
      </w:r>
      <w:r>
        <w:t>,</w:t>
      </w:r>
      <w:r w:rsidRPr="004545F8">
        <w:t xml:space="preserve"> physical measurements</w:t>
      </w:r>
      <w:r>
        <w:t xml:space="preserve"> and detailed condition reporting</w:t>
      </w:r>
      <w:r w:rsidR="00EE0DF7">
        <w:t>, live monitoring of assets</w:t>
      </w:r>
      <w:r w:rsidRPr="004545F8">
        <w:t xml:space="preserve"> are </w:t>
      </w:r>
      <w:r w:rsidR="002A20FA">
        <w:t>useful</w:t>
      </w:r>
      <w:r w:rsidRPr="004545F8">
        <w:t xml:space="preserve"> tools for the implementation of</w:t>
      </w:r>
      <w:r>
        <w:t xml:space="preserve"> </w:t>
      </w:r>
      <w:r w:rsidRPr="004545F8">
        <w:t>effective CBM.</w:t>
      </w:r>
    </w:p>
    <w:p w14:paraId="40B55E7D" w14:textId="25B64114" w:rsidR="003868DF" w:rsidRDefault="003868DF" w:rsidP="003868DF">
      <w:pPr>
        <w:pStyle w:val="Heading4"/>
      </w:pPr>
      <w:r>
        <w:t>Risk Based Maintenance (RBM)</w:t>
      </w:r>
    </w:p>
    <w:p w14:paraId="3AC9A592" w14:textId="460DA4EC" w:rsidR="006937CF" w:rsidRDefault="00571B76" w:rsidP="003868DF">
      <w:r>
        <w:t xml:space="preserve">RBM </w:t>
      </w:r>
      <w:r w:rsidR="006937CF">
        <w:t xml:space="preserve">is </w:t>
      </w:r>
      <w:r w:rsidR="001A5703">
        <w:t>a maintenance philosophy whereby maintenance is undertaken</w:t>
      </w:r>
      <w:r w:rsidR="006937CF">
        <w:t xml:space="preserve"> based upon a risk assessment methodology</w:t>
      </w:r>
      <w:r w:rsidR="006937CF" w:rsidRPr="006937CF">
        <w:t xml:space="preserve"> </w:t>
      </w:r>
      <w:r w:rsidR="006937CF">
        <w:t xml:space="preserve">where a score is assigned based upon a combination of likelihood and severity of a </w:t>
      </w:r>
      <w:r w:rsidR="001A5703">
        <w:t>performance of an asset being impacted.</w:t>
      </w:r>
    </w:p>
    <w:p w14:paraId="6EFA0B33" w14:textId="0711BAC0" w:rsidR="003868DF" w:rsidRPr="003868DF" w:rsidRDefault="006937CF" w:rsidP="003868DF">
      <w:r>
        <w:t xml:space="preserve">Maintenance resources are assigned to assets </w:t>
      </w:r>
      <w:r w:rsidR="001A5703">
        <w:t xml:space="preserve">when an asset risk score has exceeded a threshold score set during the development of the maintenance strategy. </w:t>
      </w:r>
      <w:r>
        <w:t xml:space="preserve"> </w:t>
      </w:r>
    </w:p>
    <w:p w14:paraId="6FCAE67A" w14:textId="6B10D497" w:rsidR="001A0D62" w:rsidRPr="002F029B" w:rsidRDefault="0020349B" w:rsidP="001A0D62">
      <w:pPr>
        <w:pStyle w:val="Heading3"/>
      </w:pPr>
      <w:r>
        <w:t xml:space="preserve">Reactive </w:t>
      </w:r>
      <w:r w:rsidR="00BF12B0">
        <w:t>Maintenance (RM)</w:t>
      </w:r>
    </w:p>
    <w:p w14:paraId="55F8C91C" w14:textId="259C742E" w:rsidR="001A0D62" w:rsidRDefault="001A0D62" w:rsidP="001A0D62">
      <w:r>
        <w:t xml:space="preserve">Unplanned failures or breakdowns </w:t>
      </w:r>
      <w:r w:rsidR="00CA5DBC">
        <w:t>can</w:t>
      </w:r>
      <w:r>
        <w:t xml:space="preserve"> be expected throughout the life of a</w:t>
      </w:r>
      <w:r w:rsidR="00664BA3">
        <w:t>n</w:t>
      </w:r>
      <w:r>
        <w:t xml:space="preserve"> </w:t>
      </w:r>
      <w:proofErr w:type="gramStart"/>
      <w:r w:rsidR="00664BA3">
        <w:t>asset</w:t>
      </w:r>
      <w:r>
        <w:t>,</w:t>
      </w:r>
      <w:proofErr w:type="gramEnd"/>
      <w:r>
        <w:t xml:space="preserve"> therefore, </w:t>
      </w:r>
      <w:r w:rsidR="00A4492D">
        <w:t>reactive</w:t>
      </w:r>
      <w:r>
        <w:t xml:space="preserve"> maintenance will form part of any maintenance strateg</w:t>
      </w:r>
      <w:r w:rsidR="00664BA3">
        <w:t>y.</w:t>
      </w:r>
    </w:p>
    <w:p w14:paraId="333D8728" w14:textId="0A55AFCD" w:rsidR="001A0D62" w:rsidRDefault="00664BA3" w:rsidP="001A0D62">
      <w:r>
        <w:t>Reactive</w:t>
      </w:r>
      <w:r w:rsidR="001A0D62" w:rsidRPr="00AE6B3B">
        <w:t xml:space="preserve"> maintenance (</w:t>
      </w:r>
      <w:r w:rsidR="00BF12B0">
        <w:t>RM</w:t>
      </w:r>
      <w:r w:rsidR="001A0D62" w:rsidRPr="00AE6B3B">
        <w:t xml:space="preserve">) can be defined as the maintenance which is required </w:t>
      </w:r>
      <w:r w:rsidR="00CA5DBC">
        <w:t xml:space="preserve">to restore the functionality of an asset </w:t>
      </w:r>
      <w:r w:rsidR="001A0D62" w:rsidRPr="00AE6B3B">
        <w:t xml:space="preserve">when </w:t>
      </w:r>
      <w:r w:rsidR="00CA5DBC">
        <w:t>it</w:t>
      </w:r>
      <w:r w:rsidR="001A0D62" w:rsidRPr="00AE6B3B">
        <w:t xml:space="preserve"> has failed or has </w:t>
      </w:r>
      <w:r w:rsidR="00CA5DBC">
        <w:t>deteriorated.</w:t>
      </w:r>
      <w:r w:rsidR="001A0D62" w:rsidRPr="00AE6B3B">
        <w:t xml:space="preserve"> </w:t>
      </w:r>
      <w:r w:rsidR="001A0D62" w:rsidRPr="00D665A1">
        <w:t xml:space="preserve">When </w:t>
      </w:r>
      <w:r w:rsidR="00CA5DBC">
        <w:t>failures occur</w:t>
      </w:r>
      <w:r w:rsidR="00604DA1">
        <w:t xml:space="preserve"> or an asset has deteriorated to the point where it is no longer functional</w:t>
      </w:r>
      <w:r w:rsidR="001A0D62" w:rsidRPr="00D665A1">
        <w:t xml:space="preserve">, </w:t>
      </w:r>
      <w:r w:rsidR="00CA5DBC">
        <w:t>this</w:t>
      </w:r>
      <w:r w:rsidR="001A0D62" w:rsidRPr="00D665A1">
        <w:t xml:space="preserve"> often leads to reduce</w:t>
      </w:r>
      <w:r>
        <w:t>d</w:t>
      </w:r>
      <w:r w:rsidR="001A0D62" w:rsidRPr="00D665A1">
        <w:t xml:space="preserve"> a</w:t>
      </w:r>
      <w:r w:rsidR="00604DA1">
        <w:t xml:space="preserve">sset performance </w:t>
      </w:r>
      <w:r w:rsidR="001A0D62" w:rsidRPr="00D665A1">
        <w:t>and therefore</w:t>
      </w:r>
      <w:r w:rsidR="000B5CDB">
        <w:t xml:space="preserve"> a </w:t>
      </w:r>
      <w:r>
        <w:t>reactive</w:t>
      </w:r>
      <w:r w:rsidR="001A0D62" w:rsidRPr="00D665A1">
        <w:t xml:space="preserve"> maintenance </w:t>
      </w:r>
      <w:r w:rsidR="000B5CDB">
        <w:t>philosophy carries additional</w:t>
      </w:r>
      <w:r w:rsidR="001A0D62" w:rsidRPr="00D665A1">
        <w:t xml:space="preserve"> </w:t>
      </w:r>
      <w:r w:rsidR="000B5CDB">
        <w:t xml:space="preserve">risk when compared to a </w:t>
      </w:r>
      <w:r w:rsidR="00D358E5">
        <w:t>preventative maintenance philosophy.</w:t>
      </w:r>
    </w:p>
    <w:p w14:paraId="57938DC7" w14:textId="45292AA6" w:rsidR="00363ABF" w:rsidRPr="002F029B" w:rsidRDefault="00363ABF" w:rsidP="001A0D62">
      <w:pPr>
        <w:pStyle w:val="Heading4"/>
      </w:pPr>
      <w:r w:rsidRPr="002F029B">
        <w:lastRenderedPageBreak/>
        <w:t xml:space="preserve">Run to </w:t>
      </w:r>
      <w:r w:rsidR="00CB24B6">
        <w:t>F</w:t>
      </w:r>
      <w:r w:rsidRPr="002F029B">
        <w:t>ailure</w:t>
      </w:r>
    </w:p>
    <w:p w14:paraId="5194C5E6" w14:textId="358B2BB8" w:rsidR="00604DA1" w:rsidRDefault="00363ABF" w:rsidP="00363ABF">
      <w:r w:rsidRPr="00147F34">
        <w:t xml:space="preserve">Run to failure is a </w:t>
      </w:r>
      <w:r w:rsidR="00604DA1">
        <w:t xml:space="preserve">reactive </w:t>
      </w:r>
      <w:r w:rsidRPr="00147F34">
        <w:t xml:space="preserve">maintenance </w:t>
      </w:r>
      <w:r w:rsidR="00A456A4">
        <w:t>philosophy</w:t>
      </w:r>
      <w:r w:rsidRPr="00147F34">
        <w:t xml:space="preserve"> where maintenance is only performed when </w:t>
      </w:r>
      <w:r w:rsidR="00604DA1">
        <w:t>an asset</w:t>
      </w:r>
      <w:r w:rsidRPr="00147F34">
        <w:t xml:space="preserve"> has failed. Unlike </w:t>
      </w:r>
      <w:r>
        <w:t xml:space="preserve">other </w:t>
      </w:r>
      <w:r w:rsidRPr="00147F34">
        <w:t>maintenance</w:t>
      </w:r>
      <w:r>
        <w:t xml:space="preserve"> philosophies</w:t>
      </w:r>
      <w:r w:rsidRPr="00147F34">
        <w:t>, run-to-failure maintenance is a deliberate and considered strategy that is designed to minimize total maintenance costs.</w:t>
      </w:r>
      <w:r>
        <w:t xml:space="preserve"> </w:t>
      </w:r>
    </w:p>
    <w:p w14:paraId="06B716EB" w14:textId="03783DE2" w:rsidR="00DD1068" w:rsidRDefault="0013676F" w:rsidP="00984345">
      <w:r>
        <w:t>Whilst this approach will realise cost savings upfront,</w:t>
      </w:r>
      <w:r w:rsidR="00363ABF">
        <w:t xml:space="preserve"> AtoN service providers must be aware of the risks to availability and infrastructure condition when utilising this philosoph</w:t>
      </w:r>
      <w:r>
        <w:t>y and the potential for higher lifecycle costs due to the costs associated with unplanned deployments.</w:t>
      </w:r>
    </w:p>
    <w:p w14:paraId="274DE66F" w14:textId="29C1EDA4" w:rsidR="0007374A" w:rsidRPr="0007374A" w:rsidRDefault="0007374A" w:rsidP="0007374A">
      <w:pPr>
        <w:pStyle w:val="Heading2"/>
        <w:rPr>
          <w:rFonts w:asciiTheme="minorHAnsi" w:hAnsiTheme="minorHAnsi" w:cstheme="minorHAnsi"/>
        </w:rPr>
      </w:pPr>
      <w:r>
        <w:rPr>
          <w:rFonts w:asciiTheme="minorHAnsi" w:hAnsiTheme="minorHAnsi" w:cstheme="minorHAnsi"/>
        </w:rPr>
        <w:t>Imple</w:t>
      </w:r>
      <w:r w:rsidR="00BF70AF">
        <w:rPr>
          <w:rFonts w:asciiTheme="minorHAnsi" w:hAnsiTheme="minorHAnsi" w:cstheme="minorHAnsi"/>
        </w:rPr>
        <w:t>me</w:t>
      </w:r>
      <w:r>
        <w:rPr>
          <w:rFonts w:asciiTheme="minorHAnsi" w:hAnsiTheme="minorHAnsi" w:cstheme="minorHAnsi"/>
        </w:rPr>
        <w:t xml:space="preserve">nting </w:t>
      </w:r>
      <w:r w:rsidR="00683231">
        <w:rPr>
          <w:rFonts w:asciiTheme="minorHAnsi" w:hAnsiTheme="minorHAnsi" w:cstheme="minorHAnsi"/>
        </w:rPr>
        <w:t>ma</w:t>
      </w:r>
      <w:r>
        <w:rPr>
          <w:rFonts w:asciiTheme="minorHAnsi" w:hAnsiTheme="minorHAnsi" w:cstheme="minorHAnsi"/>
        </w:rPr>
        <w:t xml:space="preserve">intenance </w:t>
      </w:r>
      <w:r w:rsidR="00683231">
        <w:rPr>
          <w:rFonts w:asciiTheme="minorHAnsi" w:hAnsiTheme="minorHAnsi" w:cstheme="minorHAnsi"/>
        </w:rPr>
        <w:t>plans</w:t>
      </w:r>
    </w:p>
    <w:p w14:paraId="3A92658C" w14:textId="31ABFA15" w:rsidR="0007374A" w:rsidRPr="00764C51" w:rsidRDefault="0007374A" w:rsidP="0007374A">
      <w:pPr>
        <w:rPr>
          <w:lang w:val="en-US"/>
        </w:rPr>
      </w:pPr>
      <w:r>
        <w:rPr>
          <w:lang w:val="en-US"/>
        </w:rPr>
        <w:t>Operational factors will affect the undertaking of maintenance at each AtoN site. When planning and implementing maintenance, the following should be considered.</w:t>
      </w:r>
    </w:p>
    <w:p w14:paraId="1D4E803B" w14:textId="77777777" w:rsidR="0007374A" w:rsidRPr="001D6892" w:rsidRDefault="0007374A" w:rsidP="0007374A">
      <w:pPr>
        <w:pStyle w:val="Heading3"/>
      </w:pPr>
      <w:r w:rsidRPr="001D6892">
        <w:t>Equipment type</w:t>
      </w:r>
    </w:p>
    <w:p w14:paraId="679A1F23" w14:textId="692A6A29" w:rsidR="0007374A" w:rsidRDefault="0007374A" w:rsidP="0007374A">
      <w:pPr>
        <w:rPr>
          <w:lang w:val="en-US"/>
        </w:rPr>
      </w:pPr>
      <w:r>
        <w:rPr>
          <w:lang w:val="en-US"/>
        </w:rPr>
        <w:t xml:space="preserve">Unique </w:t>
      </w:r>
      <w:r w:rsidR="001B603A">
        <w:rPr>
          <w:lang w:val="en-US"/>
        </w:rPr>
        <w:t>assets</w:t>
      </w:r>
      <w:r>
        <w:rPr>
          <w:lang w:val="en-US"/>
        </w:rPr>
        <w:t xml:space="preserve"> should be identified as they could require a </w:t>
      </w:r>
      <w:proofErr w:type="spellStart"/>
      <w:r>
        <w:rPr>
          <w:lang w:val="en-US"/>
        </w:rPr>
        <w:t>specialised</w:t>
      </w:r>
      <w:proofErr w:type="spellEnd"/>
      <w:r>
        <w:rPr>
          <w:lang w:val="en-US"/>
        </w:rPr>
        <w:t xml:space="preserve"> approach to maintenance. A more </w:t>
      </w:r>
      <w:proofErr w:type="spellStart"/>
      <w:r>
        <w:rPr>
          <w:lang w:val="en-US"/>
        </w:rPr>
        <w:t>standardised</w:t>
      </w:r>
      <w:proofErr w:type="spellEnd"/>
      <w:r>
        <w:rPr>
          <w:lang w:val="en-US"/>
        </w:rPr>
        <w:t xml:space="preserve"> network will most likely be a less onerous maintenance requirement. </w:t>
      </w:r>
    </w:p>
    <w:p w14:paraId="484EB200" w14:textId="43AF2895" w:rsidR="0056372D" w:rsidRPr="008A7749" w:rsidRDefault="003B421F" w:rsidP="0007374A">
      <w:pPr>
        <w:rPr>
          <w:lang w:val="en-US"/>
        </w:rPr>
      </w:pPr>
      <w:r w:rsidRPr="008A7749">
        <w:rPr>
          <w:lang w:val="en-US"/>
        </w:rPr>
        <w:t xml:space="preserve">The same maintenance </w:t>
      </w:r>
      <w:r w:rsidR="001F44A6" w:rsidRPr="008A7749">
        <w:rPr>
          <w:lang w:val="en-US"/>
        </w:rPr>
        <w:t xml:space="preserve">strategy </w:t>
      </w:r>
      <w:r w:rsidR="009A2F04" w:rsidRPr="008A7749">
        <w:rPr>
          <w:lang w:val="en-US"/>
        </w:rPr>
        <w:t xml:space="preserve">and similar plans </w:t>
      </w:r>
      <w:r w:rsidR="001F44A6" w:rsidRPr="008A7749">
        <w:rPr>
          <w:lang w:val="en-US"/>
        </w:rPr>
        <w:t xml:space="preserve">could be utilized for all assets of the same type </w:t>
      </w:r>
      <w:r w:rsidR="009A2F04" w:rsidRPr="008A7749">
        <w:rPr>
          <w:lang w:val="en-US"/>
        </w:rPr>
        <w:t>across an AtoN network</w:t>
      </w:r>
      <w:r w:rsidR="00946F57" w:rsidRPr="008A7749">
        <w:rPr>
          <w:lang w:val="en-US"/>
        </w:rPr>
        <w:t xml:space="preserve">. </w:t>
      </w:r>
    </w:p>
    <w:p w14:paraId="10415386" w14:textId="4B05C195" w:rsidR="00FC0DA0" w:rsidRDefault="0007374A" w:rsidP="0007374A">
      <w:pPr>
        <w:pStyle w:val="Heading3"/>
      </w:pPr>
      <w:r w:rsidRPr="00A653EF">
        <w:t xml:space="preserve">Design </w:t>
      </w:r>
      <w:r w:rsidR="00F03D77">
        <w:t>for Operational Life Cycle</w:t>
      </w:r>
    </w:p>
    <w:p w14:paraId="2C363ADE" w14:textId="61DC9BD7" w:rsidR="007F1F9D" w:rsidRDefault="001B603A" w:rsidP="0007374A">
      <w:r>
        <w:t>It</w:t>
      </w:r>
      <w:r w:rsidR="0007374A">
        <w:t xml:space="preserve"> is crucial to account for long-term maintenance and logistics support </w:t>
      </w:r>
      <w:proofErr w:type="gramStart"/>
      <w:r w:rsidR="0007374A">
        <w:t>early on in the</w:t>
      </w:r>
      <w:proofErr w:type="gramEnd"/>
      <w:r w:rsidR="0007374A">
        <w:t xml:space="preserve"> design process. The goal should be to </w:t>
      </w:r>
      <w:r w:rsidR="00F03D77">
        <w:t>design a</w:t>
      </w:r>
      <w:r w:rsidR="007F1F9D">
        <w:t xml:space="preserve"> cost-effective</w:t>
      </w:r>
      <w:r w:rsidR="00F03D77">
        <w:t xml:space="preserve"> </w:t>
      </w:r>
      <w:r w:rsidR="007F1F9D">
        <w:t>asset</w:t>
      </w:r>
      <w:r w:rsidR="00F03D77">
        <w:t xml:space="preserve"> that </w:t>
      </w:r>
      <w:r w:rsidR="007F1F9D">
        <w:t xml:space="preserve">will </w:t>
      </w:r>
      <w:r w:rsidR="00F03D77">
        <w:t xml:space="preserve">meet </w:t>
      </w:r>
      <w:r w:rsidR="007F1F9D">
        <w:t>functional requirements,</w:t>
      </w:r>
      <w:r w:rsidR="00F03D77">
        <w:t xml:space="preserve"> </w:t>
      </w:r>
      <w:r w:rsidR="007F1F9D">
        <w:rPr>
          <w:rStyle w:val="ui-provider"/>
        </w:rPr>
        <w:t>reduce the need for maintenance, extend the time interval for required maintenance, enable maintenance upon the evidence of need (condition-based maintenance), facilitate maintenance activities, and reduce the “logistics footprint” required for maintenance and support</w:t>
      </w:r>
      <w:r w:rsidR="00847C3C">
        <w:rPr>
          <w:rStyle w:val="ui-provider"/>
        </w:rPr>
        <w:t>.</w:t>
      </w:r>
    </w:p>
    <w:p w14:paraId="0F334589" w14:textId="332B514F" w:rsidR="007F1F9D" w:rsidRDefault="007F1F9D" w:rsidP="0007374A">
      <w:r>
        <w:t xml:space="preserve">To accomplish this, the focus of the design should ensure that the attributes of “reliability”, “maintainability” and “supportability” are key components of the design. </w:t>
      </w:r>
    </w:p>
    <w:p w14:paraId="193D10E7" w14:textId="716F3F4C" w:rsidR="0007374A" w:rsidRPr="00A653EF" w:rsidRDefault="003868DF" w:rsidP="0007374A">
      <w:pPr>
        <w:pStyle w:val="Heading3"/>
      </w:pPr>
      <w:r>
        <w:t>Asset</w:t>
      </w:r>
      <w:r w:rsidR="0007374A" w:rsidRPr="00A653EF">
        <w:t xml:space="preserve"> </w:t>
      </w:r>
      <w:r>
        <w:t>age</w:t>
      </w:r>
    </w:p>
    <w:p w14:paraId="56BE1B8C" w14:textId="057F51FF" w:rsidR="0007374A" w:rsidRDefault="0007374A" w:rsidP="0007374A">
      <w:pPr>
        <w:rPr>
          <w:lang w:val="en-US"/>
        </w:rPr>
      </w:pPr>
      <w:r>
        <w:rPr>
          <w:lang w:val="en-US"/>
        </w:rPr>
        <w:t xml:space="preserve">As </w:t>
      </w:r>
      <w:r w:rsidR="003868DF">
        <w:rPr>
          <w:lang w:val="en-US"/>
        </w:rPr>
        <w:t>assets</w:t>
      </w:r>
      <w:r>
        <w:rPr>
          <w:lang w:val="en-US"/>
        </w:rPr>
        <w:t xml:space="preserve"> age, the maintenance requirements will most likely change as well. Older equipment may be more susceptible to failure. A maintenance </w:t>
      </w:r>
      <w:r w:rsidR="00683231">
        <w:rPr>
          <w:lang w:val="en-US"/>
        </w:rPr>
        <w:t>plan</w:t>
      </w:r>
      <w:r>
        <w:rPr>
          <w:lang w:val="en-US"/>
        </w:rPr>
        <w:t xml:space="preserve"> may need a level of flexibility to enable an increase in maintenance over time.</w:t>
      </w:r>
    </w:p>
    <w:p w14:paraId="5633BB73" w14:textId="4481193C" w:rsidR="0007374A" w:rsidRPr="00265127" w:rsidRDefault="0007374A" w:rsidP="0007374A">
      <w:pPr>
        <w:rPr>
          <w:lang w:val="en-US"/>
        </w:rPr>
      </w:pPr>
      <w:r>
        <w:rPr>
          <w:lang w:val="en-US"/>
        </w:rPr>
        <w:t xml:space="preserve">Obsolete equipment should be identified as part of any maintenance </w:t>
      </w:r>
      <w:r w:rsidR="00683231">
        <w:rPr>
          <w:lang w:val="en-US"/>
        </w:rPr>
        <w:t>plan</w:t>
      </w:r>
      <w:r>
        <w:rPr>
          <w:lang w:val="en-US"/>
        </w:rPr>
        <w:t xml:space="preserve">. Where possible, replacement of obsolete equipment is recommended, but if this is not </w:t>
      </w:r>
      <w:r w:rsidR="00C71C04">
        <w:rPr>
          <w:lang w:val="en-US"/>
        </w:rPr>
        <w:t>practicable</w:t>
      </w:r>
      <w:r>
        <w:rPr>
          <w:lang w:val="en-US"/>
        </w:rPr>
        <w:t xml:space="preserve"> the maintenance </w:t>
      </w:r>
      <w:r w:rsidR="00683231">
        <w:rPr>
          <w:lang w:val="en-US"/>
        </w:rPr>
        <w:t>plan</w:t>
      </w:r>
      <w:r>
        <w:rPr>
          <w:lang w:val="en-US"/>
        </w:rPr>
        <w:t xml:space="preserve"> should contain mitigation</w:t>
      </w:r>
      <w:r w:rsidR="006D7EDE">
        <w:rPr>
          <w:lang w:val="en-US"/>
        </w:rPr>
        <w:t xml:space="preserve"> measures</w:t>
      </w:r>
      <w:r>
        <w:rPr>
          <w:lang w:val="en-US"/>
        </w:rPr>
        <w:t xml:space="preserve"> to manage the </w:t>
      </w:r>
      <w:r w:rsidR="00C71C04">
        <w:rPr>
          <w:lang w:val="en-US"/>
        </w:rPr>
        <w:t xml:space="preserve">risks posed by </w:t>
      </w:r>
      <w:r>
        <w:rPr>
          <w:lang w:val="en-US"/>
        </w:rPr>
        <w:t>obsolescence.</w:t>
      </w:r>
    </w:p>
    <w:p w14:paraId="3FF41568" w14:textId="77777777" w:rsidR="0007374A" w:rsidRPr="00A653EF" w:rsidRDefault="0007374A" w:rsidP="0007374A">
      <w:pPr>
        <w:pStyle w:val="Heading3"/>
      </w:pPr>
      <w:r w:rsidRPr="00A653EF">
        <w:t>Minimise the impact on the environment</w:t>
      </w:r>
    </w:p>
    <w:p w14:paraId="7C4F80BF" w14:textId="5204FC1C" w:rsidR="001C41C0" w:rsidRPr="001C41C0" w:rsidRDefault="0007374A" w:rsidP="001C41C0">
      <w:pPr>
        <w:pStyle w:val="Bullet1"/>
        <w:numPr>
          <w:ilvl w:val="0"/>
          <w:numId w:val="0"/>
        </w:numPr>
        <w:rPr>
          <w:lang w:val="en-US"/>
        </w:rPr>
      </w:pPr>
      <w:r>
        <w:t xml:space="preserve">Legislative obligations and community expectations require AtoN authorities to ensure that their activities do not have an adverse impact on the environment. Any maintenance </w:t>
      </w:r>
      <w:r w:rsidR="00683231">
        <w:t>plan</w:t>
      </w:r>
      <w:r>
        <w:t xml:space="preserve"> should mitigate the impact on the environment</w:t>
      </w:r>
      <w:r w:rsidR="001C41C0">
        <w:t>. For example, operating in remote areas or sensitive marine parks, may require additional operating procedures to be implemented.</w:t>
      </w:r>
    </w:p>
    <w:p w14:paraId="460C92CB" w14:textId="5030D45B" w:rsidR="001C41C0" w:rsidRDefault="001C41C0" w:rsidP="001C41C0">
      <w:pPr>
        <w:pStyle w:val="BodyText"/>
      </w:pPr>
      <w:r>
        <w:t xml:space="preserve">Information on this topic is available in IALA Guideline </w:t>
      </w:r>
      <w:r w:rsidRPr="006A10CB">
        <w:rPr>
          <w:i/>
          <w:iCs/>
        </w:rPr>
        <w:t>G1036</w:t>
      </w:r>
      <w:r>
        <w:rPr>
          <w:i/>
          <w:iCs/>
        </w:rPr>
        <w:t xml:space="preserve"> </w:t>
      </w:r>
      <w:r w:rsidRPr="006A10CB">
        <w:rPr>
          <w:i/>
          <w:iCs/>
        </w:rPr>
        <w:t>Environmental Considerations in AtoN Engineering</w:t>
      </w:r>
      <w:r>
        <w:t xml:space="preserve">. </w:t>
      </w:r>
    </w:p>
    <w:p w14:paraId="2AA5BDEC" w14:textId="2FE02C34" w:rsidR="0007374A" w:rsidRPr="00A653EF" w:rsidRDefault="0007374A" w:rsidP="0007374A">
      <w:pPr>
        <w:pStyle w:val="Heading3"/>
      </w:pPr>
      <w:r w:rsidRPr="00A653EF">
        <w:t>Environmental conditions</w:t>
      </w:r>
    </w:p>
    <w:p w14:paraId="6F029847" w14:textId="257929DF" w:rsidR="00847C3C" w:rsidRDefault="00847C3C" w:rsidP="0007374A">
      <w:pPr>
        <w:rPr>
          <w:lang w:val="en-US"/>
        </w:rPr>
      </w:pPr>
      <w:r>
        <w:rPr>
          <w:lang w:val="en-US"/>
        </w:rPr>
        <w:t>Knowledge of e</w:t>
      </w:r>
      <w:r w:rsidR="0007374A">
        <w:rPr>
          <w:lang w:val="en-US"/>
        </w:rPr>
        <w:t xml:space="preserve">nvironmental conditions at each AtoN site, such </w:t>
      </w:r>
      <w:r w:rsidR="007433EA">
        <w:rPr>
          <w:lang w:val="en-US"/>
        </w:rPr>
        <w:t>as</w:t>
      </w:r>
      <w:r w:rsidR="0007374A">
        <w:rPr>
          <w:lang w:val="en-US"/>
        </w:rPr>
        <w:t xml:space="preserve"> seasonal weather and tidal conditions and potential climatic extremes </w:t>
      </w:r>
      <w:r>
        <w:rPr>
          <w:lang w:val="en-US"/>
        </w:rPr>
        <w:t>should be considered when</w:t>
      </w:r>
      <w:r w:rsidR="0007374A">
        <w:rPr>
          <w:lang w:val="en-US"/>
        </w:rPr>
        <w:t xml:space="preserve"> forming a maintenance </w:t>
      </w:r>
      <w:r w:rsidR="00683231">
        <w:rPr>
          <w:lang w:val="en-US"/>
        </w:rPr>
        <w:t>plan</w:t>
      </w:r>
      <w:r>
        <w:rPr>
          <w:lang w:val="en-US"/>
        </w:rPr>
        <w:t>.</w:t>
      </w:r>
      <w:r w:rsidR="0007374A">
        <w:rPr>
          <w:lang w:val="en-US"/>
        </w:rPr>
        <w:t xml:space="preserve"> </w:t>
      </w:r>
    </w:p>
    <w:p w14:paraId="3731B7CC" w14:textId="64E9A3E2" w:rsidR="00847C3C" w:rsidRDefault="00847C3C" w:rsidP="0007374A">
      <w:pPr>
        <w:rPr>
          <w:lang w:val="en-US"/>
        </w:rPr>
      </w:pPr>
      <w:r>
        <w:rPr>
          <w:lang w:val="en-US"/>
        </w:rPr>
        <w:t xml:space="preserve">Environmental conditions can affect the performance of an asset such as </w:t>
      </w:r>
      <w:r w:rsidR="00A535AF">
        <w:rPr>
          <w:lang w:val="en-US"/>
        </w:rPr>
        <w:t xml:space="preserve">accelerated </w:t>
      </w:r>
      <w:r>
        <w:rPr>
          <w:lang w:val="en-US"/>
        </w:rPr>
        <w:t>deterioration</w:t>
      </w:r>
      <w:r w:rsidR="00A535AF">
        <w:rPr>
          <w:lang w:val="en-US"/>
        </w:rPr>
        <w:t xml:space="preserve"> of an asset due to a high salinity environment. </w:t>
      </w:r>
    </w:p>
    <w:p w14:paraId="7B25AAFE" w14:textId="77777777" w:rsidR="0007374A" w:rsidRPr="00A653EF" w:rsidRDefault="0007374A" w:rsidP="0007374A">
      <w:pPr>
        <w:pStyle w:val="Heading3"/>
      </w:pPr>
      <w:r w:rsidRPr="00A653EF">
        <w:lastRenderedPageBreak/>
        <w:t>Theft and vandalism</w:t>
      </w:r>
    </w:p>
    <w:p w14:paraId="6F1DBD7E" w14:textId="42D5CE41" w:rsidR="0007374A" w:rsidRDefault="0007374A" w:rsidP="0007374A">
      <w:pPr>
        <w:rPr>
          <w:lang w:val="en-US"/>
        </w:rPr>
      </w:pPr>
      <w:r>
        <w:rPr>
          <w:lang w:val="en-US"/>
        </w:rPr>
        <w:t xml:space="preserve">AtoN service providers should consider the risk of theft and vandalism when developing maintenance </w:t>
      </w:r>
      <w:r w:rsidR="00683231">
        <w:rPr>
          <w:lang w:val="en-US"/>
        </w:rPr>
        <w:t>plans</w:t>
      </w:r>
      <w:r>
        <w:rPr>
          <w:lang w:val="en-US"/>
        </w:rPr>
        <w:t>.</w:t>
      </w:r>
    </w:p>
    <w:p w14:paraId="62FB8847" w14:textId="77777777" w:rsidR="0007374A" w:rsidRDefault="0007374A" w:rsidP="0007374A">
      <w:pPr>
        <w:pStyle w:val="Heading3"/>
      </w:pPr>
      <w:r w:rsidRPr="00A653EF">
        <w:t>Sustainability</w:t>
      </w:r>
    </w:p>
    <w:p w14:paraId="73E937C4" w14:textId="7B36F757" w:rsidR="00D329B7" w:rsidRPr="00D329B7" w:rsidRDefault="00D329B7" w:rsidP="00D329B7">
      <w:pPr>
        <w:rPr>
          <w:lang w:val="en-GB"/>
        </w:rPr>
      </w:pPr>
      <w:r>
        <w:rPr>
          <w:lang w:val="en-GB"/>
        </w:rPr>
        <w:t xml:space="preserve">AtoN service providers should consider incorporating sustainable practices into their maintenance </w:t>
      </w:r>
      <w:r w:rsidR="00683231">
        <w:rPr>
          <w:lang w:val="en-GB"/>
        </w:rPr>
        <w:t>plans</w:t>
      </w:r>
      <w:r>
        <w:rPr>
          <w:lang w:val="en-GB"/>
        </w:rPr>
        <w:t xml:space="preserve"> in line</w:t>
      </w:r>
      <w:r w:rsidR="009A71B1">
        <w:rPr>
          <w:lang w:val="en-GB"/>
        </w:rPr>
        <w:t xml:space="preserve"> with</w:t>
      </w:r>
      <w:r>
        <w:rPr>
          <w:lang w:val="en-GB"/>
        </w:rPr>
        <w:t xml:space="preserve"> R1004 Sustainability in the Provision of Marine AtoN. When adopting sustainable practices care should be taken so the </w:t>
      </w:r>
      <w:r w:rsidR="007F6EF7">
        <w:rPr>
          <w:lang w:val="en-GB"/>
        </w:rPr>
        <w:t>performance</w:t>
      </w:r>
      <w:r>
        <w:rPr>
          <w:lang w:val="en-GB"/>
        </w:rPr>
        <w:t xml:space="preserve"> of assets </w:t>
      </w:r>
      <w:r w:rsidR="00083E3A">
        <w:rPr>
          <w:lang w:val="en-GB"/>
        </w:rPr>
        <w:t>is not</w:t>
      </w:r>
      <w:r>
        <w:rPr>
          <w:lang w:val="en-GB"/>
        </w:rPr>
        <w:t xml:space="preserve"> adversely affected. </w:t>
      </w:r>
    </w:p>
    <w:p w14:paraId="543EDE10" w14:textId="0DF77476" w:rsidR="0007374A" w:rsidRPr="00A653EF" w:rsidRDefault="0007374A" w:rsidP="0007374A">
      <w:pPr>
        <w:pStyle w:val="Heading3"/>
      </w:pPr>
      <w:r w:rsidRPr="00A653EF">
        <w:t>Safety</w:t>
      </w:r>
    </w:p>
    <w:p w14:paraId="65BED8A8" w14:textId="35465A2A" w:rsidR="0007374A" w:rsidRDefault="0007374A" w:rsidP="0007374A">
      <w:pPr>
        <w:pStyle w:val="BodyText"/>
      </w:pPr>
      <w:r>
        <w:t xml:space="preserve">Maintenance </w:t>
      </w:r>
      <w:r w:rsidR="00683231">
        <w:t>plan</w:t>
      </w:r>
      <w:r>
        <w:t xml:space="preserve">s should </w:t>
      </w:r>
      <w:r w:rsidR="00364906">
        <w:t>consider measures</w:t>
      </w:r>
      <w:r>
        <w:t xml:space="preserve"> to ensure the risks associated with undertaking maintenance activities are </w:t>
      </w:r>
      <w:r w:rsidR="00364906">
        <w:t xml:space="preserve">managed. </w:t>
      </w:r>
      <w:r>
        <w:t xml:space="preserve">Sites where the </w:t>
      </w:r>
      <w:proofErr w:type="gramStart"/>
      <w:r>
        <w:t>general public</w:t>
      </w:r>
      <w:proofErr w:type="gramEnd"/>
      <w:r w:rsidR="007B0FE7">
        <w:t xml:space="preserve"> have </w:t>
      </w:r>
      <w:r>
        <w:t xml:space="preserve">access may require additional </w:t>
      </w:r>
      <w:r w:rsidR="00364906">
        <w:t>measures</w:t>
      </w:r>
      <w:r>
        <w:t xml:space="preserve"> to be implemented.</w:t>
      </w:r>
    </w:p>
    <w:p w14:paraId="396550C0" w14:textId="6D25C083" w:rsidR="009A4621" w:rsidRDefault="00023975" w:rsidP="009A4621">
      <w:pPr>
        <w:pStyle w:val="Heading3"/>
      </w:pPr>
      <w:r>
        <w:t xml:space="preserve">information </w:t>
      </w:r>
      <w:r w:rsidR="009A4621">
        <w:t xml:space="preserve">security </w:t>
      </w:r>
    </w:p>
    <w:p w14:paraId="57D86B38" w14:textId="0EC4366A" w:rsidR="009A4621" w:rsidRPr="009A4621" w:rsidRDefault="00B85176" w:rsidP="009A4621">
      <w:pPr>
        <w:rPr>
          <w:lang w:val="en-GB"/>
        </w:rPr>
      </w:pPr>
      <w:r>
        <w:rPr>
          <w:lang w:val="en-GB"/>
        </w:rPr>
        <w:t xml:space="preserve">When developing maintenance </w:t>
      </w:r>
      <w:r w:rsidR="00683231">
        <w:rPr>
          <w:lang w:val="en-GB"/>
        </w:rPr>
        <w:t>plans</w:t>
      </w:r>
      <w:r>
        <w:rPr>
          <w:lang w:val="en-GB"/>
        </w:rPr>
        <w:t xml:space="preserve"> AtoN service providers should consider information security </w:t>
      </w:r>
      <w:r w:rsidR="00023975">
        <w:rPr>
          <w:lang w:val="en-GB"/>
        </w:rPr>
        <w:t xml:space="preserve">best practice </w:t>
      </w:r>
      <w:r w:rsidR="00023975">
        <w:rPr>
          <w:rStyle w:val="ui-provider"/>
        </w:rPr>
        <w:t>to mitigate data security threats and cyber threats.</w:t>
      </w:r>
    </w:p>
    <w:p w14:paraId="658A83E3" w14:textId="07F5E339" w:rsidR="0007374A" w:rsidRPr="00A653EF" w:rsidRDefault="0007374A" w:rsidP="0007374A">
      <w:pPr>
        <w:pStyle w:val="Heading3"/>
      </w:pPr>
      <w:r w:rsidRPr="00A653EF">
        <w:t>resources</w:t>
      </w:r>
    </w:p>
    <w:p w14:paraId="0DF29A06" w14:textId="1AB23889" w:rsidR="0007374A" w:rsidRPr="00FE6F6C" w:rsidRDefault="0007374A" w:rsidP="0007374A">
      <w:pPr>
        <w:rPr>
          <w:lang w:val="en-US"/>
        </w:rPr>
      </w:pPr>
      <w:r>
        <w:rPr>
          <w:lang w:val="en-US"/>
        </w:rPr>
        <w:t>AtoN service providers should</w:t>
      </w:r>
      <w:r w:rsidR="00340604">
        <w:rPr>
          <w:lang w:val="en-US"/>
        </w:rPr>
        <w:t xml:space="preserve"> consider </w:t>
      </w:r>
      <w:r w:rsidR="001D19C9">
        <w:rPr>
          <w:lang w:val="en-US"/>
        </w:rPr>
        <w:t>the resources required</w:t>
      </w:r>
      <w:r w:rsidR="00340604">
        <w:rPr>
          <w:lang w:val="en-US"/>
        </w:rPr>
        <w:t xml:space="preserve"> when developing </w:t>
      </w:r>
      <w:r>
        <w:rPr>
          <w:lang w:val="en-US"/>
        </w:rPr>
        <w:t xml:space="preserve">maintenance </w:t>
      </w:r>
      <w:r w:rsidR="00683231">
        <w:rPr>
          <w:lang w:val="en-US"/>
        </w:rPr>
        <w:t>plans</w:t>
      </w:r>
      <w:r w:rsidR="00340604">
        <w:rPr>
          <w:lang w:val="en-US"/>
        </w:rPr>
        <w:t>.</w:t>
      </w:r>
      <w:r>
        <w:rPr>
          <w:lang w:val="en-US"/>
        </w:rPr>
        <w:t xml:space="preserve"> Overall, as part of the development of maintenance </w:t>
      </w:r>
      <w:r w:rsidR="00683231">
        <w:rPr>
          <w:lang w:val="en-US"/>
        </w:rPr>
        <w:t xml:space="preserve">plans </w:t>
      </w:r>
      <w:r>
        <w:rPr>
          <w:lang w:val="en-US"/>
        </w:rPr>
        <w:t>for an AtoN network the following broad aspects should be considered.</w:t>
      </w:r>
    </w:p>
    <w:p w14:paraId="2F0B83A4" w14:textId="77777777" w:rsidR="0007374A" w:rsidRDefault="0007374A" w:rsidP="0007374A">
      <w:pPr>
        <w:pStyle w:val="ListParagraph"/>
        <w:numPr>
          <w:ilvl w:val="0"/>
          <w:numId w:val="7"/>
        </w:numPr>
        <w:rPr>
          <w:lang w:val="en-US"/>
        </w:rPr>
      </w:pPr>
      <w:r w:rsidRPr="00291F03">
        <w:rPr>
          <w:lang w:val="en-US"/>
        </w:rPr>
        <w:t>Competen</w:t>
      </w:r>
      <w:r>
        <w:rPr>
          <w:lang w:val="en-US"/>
        </w:rPr>
        <w:t>t, qualified personnel</w:t>
      </w:r>
      <w:r w:rsidRPr="00291F03">
        <w:rPr>
          <w:lang w:val="en-US"/>
        </w:rPr>
        <w:t>.</w:t>
      </w:r>
    </w:p>
    <w:p w14:paraId="71B7E65E" w14:textId="0CC4C1F7" w:rsidR="0007374A" w:rsidRDefault="0007374A" w:rsidP="0007374A">
      <w:pPr>
        <w:pStyle w:val="ListParagraph"/>
        <w:numPr>
          <w:ilvl w:val="0"/>
          <w:numId w:val="7"/>
        </w:numPr>
        <w:rPr>
          <w:lang w:val="en-US"/>
        </w:rPr>
      </w:pPr>
      <w:r w:rsidRPr="00291F03">
        <w:rPr>
          <w:lang w:val="en-US"/>
        </w:rPr>
        <w:t>Required number of personnel</w:t>
      </w:r>
      <w:r>
        <w:rPr>
          <w:lang w:val="en-US"/>
        </w:rPr>
        <w:t xml:space="preserve"> to deliver the maintenance </w:t>
      </w:r>
      <w:r w:rsidR="00683231">
        <w:rPr>
          <w:lang w:val="en-US"/>
        </w:rPr>
        <w:t>plan</w:t>
      </w:r>
      <w:r w:rsidRPr="00291F03">
        <w:rPr>
          <w:lang w:val="en-US"/>
        </w:rPr>
        <w:t>.</w:t>
      </w:r>
    </w:p>
    <w:p w14:paraId="1C9673B7" w14:textId="293D669A" w:rsidR="001D19C9" w:rsidRDefault="001D19C9" w:rsidP="0007374A">
      <w:pPr>
        <w:pStyle w:val="ListParagraph"/>
        <w:numPr>
          <w:ilvl w:val="0"/>
          <w:numId w:val="7"/>
        </w:numPr>
        <w:rPr>
          <w:lang w:val="en-US"/>
        </w:rPr>
      </w:pPr>
      <w:r>
        <w:rPr>
          <w:lang w:val="en-US"/>
        </w:rPr>
        <w:t>Funding</w:t>
      </w:r>
    </w:p>
    <w:p w14:paraId="671BFB29" w14:textId="0AB04CAB" w:rsidR="001D19C9" w:rsidRDefault="001D19C9" w:rsidP="0007374A">
      <w:pPr>
        <w:pStyle w:val="ListParagraph"/>
        <w:numPr>
          <w:ilvl w:val="0"/>
          <w:numId w:val="7"/>
        </w:numPr>
        <w:rPr>
          <w:lang w:val="en-US"/>
        </w:rPr>
      </w:pPr>
      <w:r>
        <w:rPr>
          <w:lang w:val="en-US"/>
        </w:rPr>
        <w:t>Plant and equipment</w:t>
      </w:r>
    </w:p>
    <w:p w14:paraId="370DA88C" w14:textId="0CADD627" w:rsidR="0007374A" w:rsidRDefault="0007374A" w:rsidP="0007374A">
      <w:pPr>
        <w:rPr>
          <w:lang w:val="en-US"/>
        </w:rPr>
      </w:pPr>
      <w:r>
        <w:rPr>
          <w:lang w:val="en-US"/>
        </w:rPr>
        <w:t>In addition, the use of specialist third parties (sub-contractors)</w:t>
      </w:r>
      <w:r w:rsidR="005B1A8B">
        <w:rPr>
          <w:lang w:val="en-US"/>
        </w:rPr>
        <w:t>, arrangements such as public-private partnerships or full maintenance lease agreements</w:t>
      </w:r>
      <w:r>
        <w:rPr>
          <w:lang w:val="en-US"/>
        </w:rPr>
        <w:t xml:space="preserve"> </w:t>
      </w:r>
      <w:r w:rsidR="00F82535">
        <w:rPr>
          <w:lang w:val="en-US"/>
        </w:rPr>
        <w:t>c</w:t>
      </w:r>
      <w:r>
        <w:rPr>
          <w:lang w:val="en-US"/>
        </w:rPr>
        <w:t xml:space="preserve">ould be considered to ensure the maintenance </w:t>
      </w:r>
      <w:r w:rsidR="00683231">
        <w:rPr>
          <w:lang w:val="en-US"/>
        </w:rPr>
        <w:t>plan</w:t>
      </w:r>
      <w:r>
        <w:rPr>
          <w:lang w:val="en-US"/>
        </w:rPr>
        <w:t xml:space="preserve"> is adequately resourced. </w:t>
      </w:r>
    </w:p>
    <w:p w14:paraId="772F84E9" w14:textId="77777777" w:rsidR="0007374A" w:rsidRPr="004B75D0" w:rsidRDefault="0007374A" w:rsidP="0007374A">
      <w:pPr>
        <w:pStyle w:val="Heading3"/>
      </w:pPr>
      <w:r w:rsidRPr="004B75D0">
        <w:t>Heritage &amp; cultural considerations</w:t>
      </w:r>
    </w:p>
    <w:p w14:paraId="2C2EE10B" w14:textId="064163F6" w:rsidR="0007374A" w:rsidRPr="00B85176" w:rsidRDefault="0007374A" w:rsidP="0007374A">
      <w:pPr>
        <w:rPr>
          <w:lang w:val="en-US"/>
        </w:rPr>
      </w:pPr>
      <w:r w:rsidRPr="00B93328">
        <w:rPr>
          <w:lang w:val="en-US"/>
        </w:rPr>
        <w:t>Outside of legislative requirements, AtoN service providers may need to consider sensitivities relating to traditional owners or local communities who may hold a strong connection to the AtoN</w:t>
      </w:r>
      <w:r w:rsidR="0059217F">
        <w:rPr>
          <w:lang w:val="en-US"/>
        </w:rPr>
        <w:t xml:space="preserve"> or local area and surrounds</w:t>
      </w:r>
      <w:r w:rsidRPr="00B93328">
        <w:rPr>
          <w:lang w:val="en-US"/>
        </w:rPr>
        <w:t xml:space="preserve">, particularly at heritage or culturally significant sites. These sensitivities may require additional consideration in the development of the maintenance </w:t>
      </w:r>
      <w:r w:rsidR="00683231">
        <w:rPr>
          <w:lang w:val="en-US"/>
        </w:rPr>
        <w:t>plan</w:t>
      </w:r>
      <w:r w:rsidRPr="00B93328">
        <w:rPr>
          <w:lang w:val="en-US"/>
        </w:rPr>
        <w:t xml:space="preserve">. </w:t>
      </w:r>
    </w:p>
    <w:p w14:paraId="6607F27D" w14:textId="7F40FB17" w:rsidR="00DD1068" w:rsidRPr="002F029B" w:rsidRDefault="00B3690A" w:rsidP="00DD1068">
      <w:pPr>
        <w:pStyle w:val="Heading2"/>
        <w:rPr>
          <w:rFonts w:asciiTheme="minorHAnsi" w:hAnsiTheme="minorHAnsi" w:cstheme="minorHAnsi"/>
        </w:rPr>
      </w:pPr>
      <w:r>
        <w:rPr>
          <w:rFonts w:asciiTheme="minorHAnsi" w:hAnsiTheme="minorHAnsi" w:cstheme="minorHAnsi"/>
        </w:rPr>
        <w:t>review cycle</w:t>
      </w:r>
    </w:p>
    <w:p w14:paraId="21028F11" w14:textId="6B3538B5" w:rsidR="00B3690A" w:rsidRDefault="00B3690A" w:rsidP="00DD1068">
      <w:pPr>
        <w:rPr>
          <w:lang w:val="en-US"/>
        </w:rPr>
      </w:pPr>
      <w:r>
        <w:rPr>
          <w:lang w:val="en-US"/>
        </w:rPr>
        <w:t xml:space="preserve">When a maintenance </w:t>
      </w:r>
      <w:r w:rsidR="00683231">
        <w:rPr>
          <w:lang w:val="en-US"/>
        </w:rPr>
        <w:t>plan</w:t>
      </w:r>
      <w:r>
        <w:rPr>
          <w:lang w:val="en-US"/>
        </w:rPr>
        <w:t xml:space="preserve"> is implemented a review process should be established to ensure the maintenance </w:t>
      </w:r>
      <w:r w:rsidR="00683231">
        <w:rPr>
          <w:lang w:val="en-US"/>
        </w:rPr>
        <w:t>plan</w:t>
      </w:r>
      <w:r>
        <w:rPr>
          <w:lang w:val="en-US"/>
        </w:rPr>
        <w:t xml:space="preserve"> remains effective.</w:t>
      </w:r>
    </w:p>
    <w:p w14:paraId="2A8951B9" w14:textId="1C1449C4" w:rsidR="00CD2FF1" w:rsidRPr="006D103B" w:rsidRDefault="00CD2FF1" w:rsidP="00CD2FF1">
      <w:pPr>
        <w:rPr>
          <w:lang w:val="en-US"/>
        </w:rPr>
      </w:pPr>
      <w:r w:rsidRPr="006D103B">
        <w:rPr>
          <w:lang w:val="en-US"/>
        </w:rPr>
        <w:t>Detailed recording of maintenance activities</w:t>
      </w:r>
      <w:r>
        <w:rPr>
          <w:lang w:val="en-US"/>
        </w:rPr>
        <w:t>, routine inspections,</w:t>
      </w:r>
      <w:r w:rsidRPr="006D103B">
        <w:rPr>
          <w:lang w:val="en-US"/>
        </w:rPr>
        <w:t xml:space="preserve"> and the condition of AtoN equipment will allow authorities to monitor and </w:t>
      </w:r>
      <w:proofErr w:type="spellStart"/>
      <w:r w:rsidRPr="006D103B">
        <w:rPr>
          <w:lang w:val="en-US"/>
        </w:rPr>
        <w:t>analyse</w:t>
      </w:r>
      <w:proofErr w:type="spellEnd"/>
      <w:r w:rsidRPr="006D103B">
        <w:rPr>
          <w:lang w:val="en-US"/>
        </w:rPr>
        <w:t xml:space="preserve"> </w:t>
      </w:r>
      <w:r>
        <w:rPr>
          <w:lang w:val="en-US"/>
        </w:rPr>
        <w:t>asset</w:t>
      </w:r>
      <w:r w:rsidRPr="006D103B">
        <w:rPr>
          <w:lang w:val="en-US"/>
        </w:rPr>
        <w:t xml:space="preserve"> performance over time. Analysis of this data may lead to improvements being identified and implemented resulting in improved overall </w:t>
      </w:r>
      <w:r>
        <w:rPr>
          <w:lang w:val="en-US"/>
        </w:rPr>
        <w:t>asset performance.</w:t>
      </w:r>
    </w:p>
    <w:p w14:paraId="4D0970A3" w14:textId="77777777" w:rsidR="00CD2FF1" w:rsidRDefault="00CD2FF1" w:rsidP="00DD1068">
      <w:pPr>
        <w:rPr>
          <w:lang w:val="en-US"/>
        </w:rPr>
      </w:pPr>
    </w:p>
    <w:p w14:paraId="5DCB7041" w14:textId="77777777" w:rsidR="00DD1068" w:rsidRPr="00A653EF" w:rsidRDefault="00DD1068" w:rsidP="00DD1068">
      <w:pPr>
        <w:pStyle w:val="Heading3"/>
      </w:pPr>
      <w:r w:rsidRPr="00A653EF">
        <w:t>Maintenance records</w:t>
      </w:r>
    </w:p>
    <w:p w14:paraId="609E6067" w14:textId="43F45139" w:rsidR="00DD1068" w:rsidRDefault="00DD1068" w:rsidP="00DD1068">
      <w:r>
        <w:rPr>
          <w:lang w:val="en-US"/>
        </w:rPr>
        <w:t>Detailed m</w:t>
      </w:r>
      <w:r w:rsidRPr="00AE64E3">
        <w:rPr>
          <w:lang w:val="en-US"/>
        </w:rPr>
        <w:t>aintenance records</w:t>
      </w:r>
      <w:r>
        <w:rPr>
          <w:lang w:val="en-US"/>
        </w:rPr>
        <w:t xml:space="preserve"> </w:t>
      </w:r>
      <w:r>
        <w:t xml:space="preserve">should validate the performance and effectiveness of the maintenance </w:t>
      </w:r>
      <w:r w:rsidR="00F560BB">
        <w:t>p</w:t>
      </w:r>
      <w:r w:rsidR="00F6434D">
        <w:t>lan</w:t>
      </w:r>
      <w:r>
        <w:t xml:space="preserve"> by:</w:t>
      </w:r>
    </w:p>
    <w:p w14:paraId="36E533BF" w14:textId="21A9D3B3" w:rsidR="00DD1068" w:rsidRPr="00F44D2D" w:rsidRDefault="00DD1068" w:rsidP="00DD1068">
      <w:pPr>
        <w:pStyle w:val="ListParagraph"/>
        <w:numPr>
          <w:ilvl w:val="0"/>
          <w:numId w:val="7"/>
        </w:numPr>
        <w:rPr>
          <w:lang w:val="en-US"/>
        </w:rPr>
      </w:pPr>
      <w:r w:rsidRPr="00F44D2D">
        <w:rPr>
          <w:lang w:val="en-US"/>
        </w:rPr>
        <w:lastRenderedPageBreak/>
        <w:t xml:space="preserve">allowing analysis of the AtoN network to identify deficiencies in the maintenance </w:t>
      </w:r>
      <w:r w:rsidR="00F6434D">
        <w:rPr>
          <w:lang w:val="en-US"/>
        </w:rPr>
        <w:t>plan</w:t>
      </w:r>
      <w:r w:rsidRPr="00F44D2D">
        <w:rPr>
          <w:lang w:val="en-US"/>
        </w:rPr>
        <w:t xml:space="preserve"> </w:t>
      </w:r>
    </w:p>
    <w:p w14:paraId="11FF088C" w14:textId="40A2CBD7" w:rsidR="00DD1068" w:rsidRPr="00F44D2D" w:rsidRDefault="00DD1068" w:rsidP="00DD1068">
      <w:pPr>
        <w:pStyle w:val="ListParagraph"/>
        <w:numPr>
          <w:ilvl w:val="0"/>
          <w:numId w:val="7"/>
        </w:numPr>
        <w:rPr>
          <w:lang w:val="en-US"/>
        </w:rPr>
      </w:pPr>
      <w:r w:rsidRPr="00F44D2D">
        <w:rPr>
          <w:lang w:val="en-US"/>
        </w:rPr>
        <w:t xml:space="preserve">feed back into the maintenance system to make improvements to the delivery of the maintenance </w:t>
      </w:r>
      <w:r w:rsidR="00F6434D">
        <w:rPr>
          <w:lang w:val="en-US"/>
        </w:rPr>
        <w:t>plan</w:t>
      </w:r>
      <w:r w:rsidRPr="00F44D2D">
        <w:rPr>
          <w:lang w:val="en-US"/>
        </w:rPr>
        <w:t>; and</w:t>
      </w:r>
    </w:p>
    <w:p w14:paraId="7FF79462" w14:textId="77777777" w:rsidR="00DD1068" w:rsidRPr="00F44D2D" w:rsidRDefault="00DD1068" w:rsidP="00DD1068">
      <w:pPr>
        <w:pStyle w:val="ListParagraph"/>
        <w:numPr>
          <w:ilvl w:val="0"/>
          <w:numId w:val="7"/>
        </w:numPr>
        <w:rPr>
          <w:lang w:val="en-US"/>
        </w:rPr>
      </w:pPr>
      <w:r w:rsidRPr="00F44D2D">
        <w:rPr>
          <w:lang w:val="en-US"/>
        </w:rPr>
        <w:t>enable informed diagnostic work on the specific equipment and type.</w:t>
      </w:r>
    </w:p>
    <w:p w14:paraId="58047646" w14:textId="0D094525" w:rsidR="00DD1068" w:rsidRPr="005822E1" w:rsidRDefault="00DD1068" w:rsidP="00DD1068">
      <w:pPr>
        <w:rPr>
          <w:lang w:val="en-US"/>
        </w:rPr>
      </w:pPr>
      <w:r w:rsidRPr="005822E1">
        <w:rPr>
          <w:lang w:val="en-US"/>
        </w:rPr>
        <w:t xml:space="preserve">Systems should be implemented that monitor and record maintenance activities to ensure that maintenance work is carried out such that it delivers repeatable </w:t>
      </w:r>
      <w:r w:rsidR="00F6434D" w:rsidRPr="005822E1">
        <w:rPr>
          <w:lang w:val="en-US"/>
        </w:rPr>
        <w:t>high-quality</w:t>
      </w:r>
      <w:r w:rsidRPr="005822E1">
        <w:rPr>
          <w:lang w:val="en-US"/>
        </w:rPr>
        <w:t xml:space="preserve"> outcomes.</w:t>
      </w:r>
    </w:p>
    <w:p w14:paraId="3E3A533E" w14:textId="77777777" w:rsidR="00DD1068" w:rsidRPr="004B5929" w:rsidRDefault="00DD1068" w:rsidP="00DD1068">
      <w:pPr>
        <w:rPr>
          <w:highlight w:val="yellow"/>
          <w:lang w:val="en-US"/>
        </w:rPr>
      </w:pPr>
      <w:r w:rsidRPr="00E32AA5">
        <w:rPr>
          <w:lang w:val="en-US"/>
        </w:rPr>
        <w:t>Many authorities and external service providers currently have systems in place or are putting systems in place that comply with the requirements in Quality Management Systems such as ISO 9001.</w:t>
      </w:r>
      <w:r>
        <w:rPr>
          <w:lang w:val="en-US"/>
        </w:rPr>
        <w:t xml:space="preserve"> </w:t>
      </w:r>
      <w:r w:rsidRPr="00FC1021">
        <w:rPr>
          <w:lang w:val="en-US"/>
        </w:rPr>
        <w:t>These management systems call for the necessary policy and procedures to be put in place to ensure that:</w:t>
      </w:r>
    </w:p>
    <w:p w14:paraId="5E983602" w14:textId="77777777" w:rsidR="00DD1068" w:rsidRPr="00D447EE" w:rsidRDefault="00DD1068" w:rsidP="00DD1068">
      <w:pPr>
        <w:pStyle w:val="ListParagraph"/>
        <w:numPr>
          <w:ilvl w:val="0"/>
          <w:numId w:val="7"/>
        </w:numPr>
        <w:rPr>
          <w:lang w:val="en-US"/>
        </w:rPr>
      </w:pPr>
      <w:r w:rsidRPr="00D447EE">
        <w:rPr>
          <w:lang w:val="en-US"/>
        </w:rPr>
        <w:t xml:space="preserve">Systems and processes are </w:t>
      </w:r>
      <w:proofErr w:type="gramStart"/>
      <w:r w:rsidRPr="00D447EE">
        <w:rPr>
          <w:lang w:val="en-US"/>
        </w:rPr>
        <w:t>documented;</w:t>
      </w:r>
      <w:proofErr w:type="gramEnd"/>
    </w:p>
    <w:p w14:paraId="105CC551" w14:textId="77777777" w:rsidR="00DD1068" w:rsidRPr="00D447EE" w:rsidRDefault="00DD1068" w:rsidP="00DD1068">
      <w:pPr>
        <w:pStyle w:val="ListParagraph"/>
        <w:numPr>
          <w:ilvl w:val="0"/>
          <w:numId w:val="7"/>
        </w:numPr>
        <w:rPr>
          <w:lang w:val="en-US"/>
        </w:rPr>
      </w:pPr>
      <w:r w:rsidRPr="00D447EE">
        <w:rPr>
          <w:lang w:val="en-US"/>
        </w:rPr>
        <w:t xml:space="preserve">Necessary training programs are in </w:t>
      </w:r>
      <w:proofErr w:type="gramStart"/>
      <w:r w:rsidRPr="00D447EE">
        <w:rPr>
          <w:lang w:val="en-US"/>
        </w:rPr>
        <w:t>place;</w:t>
      </w:r>
      <w:proofErr w:type="gramEnd"/>
    </w:p>
    <w:p w14:paraId="520A7F0E" w14:textId="77777777" w:rsidR="00DD1068" w:rsidRPr="00D447EE" w:rsidRDefault="00DD1068" w:rsidP="00DD1068">
      <w:pPr>
        <w:pStyle w:val="ListParagraph"/>
        <w:numPr>
          <w:ilvl w:val="0"/>
          <w:numId w:val="7"/>
        </w:numPr>
        <w:rPr>
          <w:lang w:val="en-US"/>
        </w:rPr>
      </w:pPr>
      <w:r w:rsidRPr="00D447EE">
        <w:rPr>
          <w:lang w:val="en-US"/>
        </w:rPr>
        <w:t xml:space="preserve">Changes are controlled and </w:t>
      </w:r>
      <w:proofErr w:type="gramStart"/>
      <w:r w:rsidRPr="00D447EE">
        <w:rPr>
          <w:lang w:val="en-US"/>
        </w:rPr>
        <w:t>monitored;</w:t>
      </w:r>
      <w:proofErr w:type="gramEnd"/>
    </w:p>
    <w:p w14:paraId="77B912A0" w14:textId="77777777" w:rsidR="00DD1068" w:rsidRPr="00D447EE" w:rsidRDefault="00DD1068" w:rsidP="00DD1068">
      <w:pPr>
        <w:pStyle w:val="ListParagraph"/>
        <w:numPr>
          <w:ilvl w:val="0"/>
          <w:numId w:val="7"/>
        </w:numPr>
        <w:rPr>
          <w:lang w:val="en-US"/>
        </w:rPr>
      </w:pPr>
      <w:r w:rsidRPr="00D447EE">
        <w:rPr>
          <w:lang w:val="en-US"/>
        </w:rPr>
        <w:t xml:space="preserve">Equipment and material selection is </w:t>
      </w:r>
      <w:proofErr w:type="gramStart"/>
      <w:r w:rsidRPr="00D447EE">
        <w:rPr>
          <w:lang w:val="en-US"/>
        </w:rPr>
        <w:t>controlled;</w:t>
      </w:r>
      <w:proofErr w:type="gramEnd"/>
    </w:p>
    <w:p w14:paraId="120C7C77" w14:textId="77777777" w:rsidR="00DD1068" w:rsidRPr="00D447EE" w:rsidRDefault="00DD1068" w:rsidP="00DD1068">
      <w:pPr>
        <w:pStyle w:val="ListParagraph"/>
        <w:numPr>
          <w:ilvl w:val="0"/>
          <w:numId w:val="7"/>
        </w:numPr>
        <w:rPr>
          <w:lang w:val="en-US"/>
        </w:rPr>
      </w:pPr>
      <w:r w:rsidRPr="00D447EE">
        <w:rPr>
          <w:lang w:val="en-US"/>
        </w:rPr>
        <w:t xml:space="preserve">Systems and processes are </w:t>
      </w:r>
      <w:proofErr w:type="gramStart"/>
      <w:r w:rsidRPr="00D447EE">
        <w:rPr>
          <w:lang w:val="en-US"/>
        </w:rPr>
        <w:t>audited;</w:t>
      </w:r>
      <w:proofErr w:type="gramEnd"/>
    </w:p>
    <w:p w14:paraId="040F89EC" w14:textId="77777777" w:rsidR="00DD1068" w:rsidRPr="00D447EE" w:rsidRDefault="00DD1068" w:rsidP="00DD1068">
      <w:pPr>
        <w:pStyle w:val="ListParagraph"/>
        <w:numPr>
          <w:ilvl w:val="0"/>
          <w:numId w:val="7"/>
        </w:numPr>
        <w:rPr>
          <w:lang w:val="en-US"/>
        </w:rPr>
      </w:pPr>
      <w:r w:rsidRPr="00D447EE">
        <w:rPr>
          <w:lang w:val="en-US"/>
        </w:rPr>
        <w:t>Deficiencies can be identified, reported and corrected; and</w:t>
      </w:r>
    </w:p>
    <w:p w14:paraId="632AC80C" w14:textId="77777777" w:rsidR="00DD1068" w:rsidDel="007F6EF7" w:rsidRDefault="00DD1068" w:rsidP="00DD1068">
      <w:pPr>
        <w:pStyle w:val="ListParagraph"/>
        <w:numPr>
          <w:ilvl w:val="0"/>
          <w:numId w:val="7"/>
        </w:numPr>
        <w:rPr>
          <w:del w:id="2" w:author="Joe Hothersall" w:date="2024-10-22T23:22:00Z" w16du:dateUtc="2024-10-22T22:22:00Z"/>
          <w:lang w:val="en-US"/>
        </w:rPr>
      </w:pPr>
      <w:r w:rsidRPr="00D447EE">
        <w:rPr>
          <w:lang w:val="en-US"/>
        </w:rPr>
        <w:t>Improvements can be realized.</w:t>
      </w:r>
    </w:p>
    <w:p w14:paraId="741BB552" w14:textId="77777777" w:rsidR="00DD1068" w:rsidRPr="00CB2253" w:rsidDel="007F6EF7" w:rsidRDefault="00DD1068">
      <w:pPr>
        <w:pStyle w:val="ListParagraph"/>
        <w:numPr>
          <w:ilvl w:val="0"/>
          <w:numId w:val="7"/>
        </w:numPr>
        <w:rPr>
          <w:del w:id="3" w:author="Joe Hothersall" w:date="2024-10-22T23:22:00Z" w16du:dateUtc="2024-10-22T22:22:00Z"/>
          <w:lang w:val="en-GB"/>
        </w:rPr>
        <w:pPrChange w:id="4" w:author="Joe Hothersall" w:date="2024-10-22T23:31:00Z" w16du:dateUtc="2024-10-22T22:31:00Z">
          <w:pPr/>
        </w:pPrChange>
      </w:pPr>
    </w:p>
    <w:p w14:paraId="5D082849" w14:textId="77777777" w:rsidR="00DB5772" w:rsidRPr="00CB2253" w:rsidDel="00CB2253" w:rsidRDefault="00DB5772">
      <w:pPr>
        <w:pStyle w:val="ListParagraph"/>
        <w:numPr>
          <w:ilvl w:val="0"/>
          <w:numId w:val="7"/>
        </w:numPr>
        <w:rPr>
          <w:del w:id="5" w:author="Joe Hothersall" w:date="2024-10-22T23:31:00Z" w16du:dateUtc="2024-10-22T22:31:00Z"/>
          <w:lang w:val="en-US"/>
        </w:rPr>
        <w:pPrChange w:id="6" w:author="Joe Hothersall" w:date="2024-10-22T23:31:00Z" w16du:dateUtc="2024-10-22T22:31:00Z">
          <w:pPr/>
        </w:pPrChange>
      </w:pPr>
    </w:p>
    <w:p w14:paraId="718F52F7" w14:textId="77777777" w:rsidR="00DC1467" w:rsidDel="00CB2253" w:rsidRDefault="00DC1467" w:rsidP="00B3583D">
      <w:pPr>
        <w:rPr>
          <w:del w:id="7" w:author="Joe Hothersall" w:date="2024-10-22T23:31:00Z" w16du:dateUtc="2024-10-22T22:31:00Z"/>
          <w:highlight w:val="yellow"/>
          <w:lang w:val="en-GB"/>
        </w:rPr>
      </w:pPr>
    </w:p>
    <w:p w14:paraId="08249814" w14:textId="77777777" w:rsidR="007F6EF7" w:rsidRDefault="007F6EF7" w:rsidP="00B3583D">
      <w:pPr>
        <w:rPr>
          <w:highlight w:val="yellow"/>
          <w:lang w:val="en-GB"/>
        </w:rPr>
      </w:pPr>
    </w:p>
    <w:p w14:paraId="01BC3301" w14:textId="3680C955" w:rsidR="007F6EF7" w:rsidRPr="007F6EF7" w:rsidRDefault="007F6EF7" w:rsidP="00B3583D">
      <w:pPr>
        <w:rPr>
          <w:rStyle w:val="IntenseReference"/>
          <w:highlight w:val="yellow"/>
          <w:rPrChange w:id="8" w:author="Joe Hothersall" w:date="2024-10-22T23:27:00Z" w16du:dateUtc="2024-10-22T22:27:00Z">
            <w:rPr>
              <w:highlight w:val="yellow"/>
              <w:lang w:val="en-GB"/>
            </w:rPr>
          </w:rPrChange>
        </w:rPr>
      </w:pPr>
      <w:r>
        <w:rPr>
          <w:rStyle w:val="IntenseReference"/>
          <w:highlight w:val="yellow"/>
        </w:rPr>
        <w:t>Annex A</w:t>
      </w:r>
    </w:p>
    <w:p w14:paraId="5FCF932C" w14:textId="77777777" w:rsidR="007F6EF7" w:rsidRDefault="007F6EF7" w:rsidP="00B3583D">
      <w:pPr>
        <w:rPr>
          <w:highlight w:val="yellow"/>
          <w:lang w:val="en-US"/>
        </w:rPr>
      </w:pPr>
    </w:p>
    <w:tbl>
      <w:tblPr>
        <w:tblStyle w:val="TableGrid"/>
        <w:tblW w:w="0" w:type="auto"/>
        <w:tblLook w:val="04A0" w:firstRow="1" w:lastRow="0" w:firstColumn="1" w:lastColumn="0" w:noHBand="0" w:noVBand="1"/>
      </w:tblPr>
      <w:tblGrid>
        <w:gridCol w:w="2190"/>
        <w:gridCol w:w="1951"/>
        <w:gridCol w:w="1627"/>
        <w:gridCol w:w="3248"/>
      </w:tblGrid>
      <w:tr w:rsidR="006D7EDE" w14:paraId="6640EA2B" w14:textId="77777777" w:rsidTr="00587224">
        <w:tc>
          <w:tcPr>
            <w:tcW w:w="9016" w:type="dxa"/>
            <w:gridSpan w:val="4"/>
          </w:tcPr>
          <w:p w14:paraId="03301276" w14:textId="0AC72FBC" w:rsidR="006D7EDE" w:rsidRPr="00CB2253" w:rsidRDefault="006D7EDE" w:rsidP="00587224">
            <w:pPr>
              <w:rPr>
                <w:b/>
                <w:bCs/>
                <w:lang w:val="en-US"/>
              </w:rPr>
            </w:pPr>
            <w:r w:rsidRPr="00CB2253">
              <w:rPr>
                <w:b/>
                <w:bCs/>
                <w:lang w:val="en-US"/>
              </w:rPr>
              <w:t xml:space="preserve">Floating AtoN Maintenance </w:t>
            </w:r>
            <w:ins w:id="9" w:author="Joe Hothersall" w:date="2024-10-22T23:33:00Z" w16du:dateUtc="2024-10-22T22:33:00Z">
              <w:r w:rsidR="00CB2253">
                <w:rPr>
                  <w:b/>
                  <w:bCs/>
                  <w:lang w:val="en-US"/>
                </w:rPr>
                <w:t>S</w:t>
              </w:r>
            </w:ins>
            <w:r w:rsidRPr="00CB2253">
              <w:rPr>
                <w:b/>
                <w:bCs/>
                <w:lang w:val="en-US"/>
              </w:rPr>
              <w:t xml:space="preserve">trategy </w:t>
            </w:r>
            <w:r w:rsidR="00CB2253">
              <w:rPr>
                <w:b/>
                <w:bCs/>
                <w:lang w:val="en-US"/>
              </w:rPr>
              <w:t>E</w:t>
            </w:r>
            <w:r w:rsidRPr="00CB2253">
              <w:rPr>
                <w:b/>
                <w:bCs/>
                <w:lang w:val="en-US"/>
              </w:rPr>
              <w:t>xample</w:t>
            </w:r>
          </w:p>
        </w:tc>
      </w:tr>
      <w:tr w:rsidR="006D7EDE" w14:paraId="71C5FC6F" w14:textId="77777777" w:rsidTr="00587224">
        <w:tc>
          <w:tcPr>
            <w:tcW w:w="2190" w:type="dxa"/>
          </w:tcPr>
          <w:p w14:paraId="63646164" w14:textId="77777777" w:rsidR="006D7EDE" w:rsidRPr="00CB2253" w:rsidRDefault="006D7EDE" w:rsidP="00587224">
            <w:pPr>
              <w:rPr>
                <w:b/>
                <w:bCs/>
                <w:lang w:val="en-US"/>
                <w:rPrChange w:id="10" w:author="Joe Hothersall" w:date="2024-10-22T23:32:00Z" w16du:dateUtc="2024-10-22T22:32:00Z">
                  <w:rPr>
                    <w:lang w:val="en-US"/>
                  </w:rPr>
                </w:rPrChange>
              </w:rPr>
            </w:pPr>
            <w:r w:rsidRPr="00CB2253">
              <w:rPr>
                <w:b/>
                <w:bCs/>
                <w:lang w:val="en-US"/>
                <w:rPrChange w:id="11" w:author="Joe Hothersall" w:date="2024-10-22T23:32:00Z" w16du:dateUtc="2024-10-22T22:32:00Z">
                  <w:rPr>
                    <w:lang w:val="en-US"/>
                  </w:rPr>
                </w:rPrChange>
              </w:rPr>
              <w:t>Asset/Equipment type</w:t>
            </w:r>
          </w:p>
        </w:tc>
        <w:tc>
          <w:tcPr>
            <w:tcW w:w="1951" w:type="dxa"/>
          </w:tcPr>
          <w:p w14:paraId="1CF92E25" w14:textId="77777777" w:rsidR="006D7EDE" w:rsidRPr="00CB2253" w:rsidRDefault="006D7EDE" w:rsidP="00587224">
            <w:pPr>
              <w:rPr>
                <w:b/>
                <w:bCs/>
                <w:lang w:val="en-US"/>
                <w:rPrChange w:id="12" w:author="Joe Hothersall" w:date="2024-10-22T23:32:00Z" w16du:dateUtc="2024-10-22T22:32:00Z">
                  <w:rPr>
                    <w:lang w:val="en-US"/>
                  </w:rPr>
                </w:rPrChange>
              </w:rPr>
            </w:pPr>
            <w:r w:rsidRPr="00CB2253">
              <w:rPr>
                <w:b/>
                <w:bCs/>
                <w:lang w:val="en-US"/>
                <w:rPrChange w:id="13" w:author="Joe Hothersall" w:date="2024-10-22T23:32:00Z" w16du:dateUtc="2024-10-22T22:32:00Z">
                  <w:rPr>
                    <w:lang w:val="en-US"/>
                  </w:rPr>
                </w:rPrChange>
              </w:rPr>
              <w:t>Maintenance philosophy</w:t>
            </w:r>
          </w:p>
        </w:tc>
        <w:tc>
          <w:tcPr>
            <w:tcW w:w="1627" w:type="dxa"/>
          </w:tcPr>
          <w:p w14:paraId="1E6BFBBD" w14:textId="77777777" w:rsidR="006D7EDE" w:rsidRPr="00CB2253" w:rsidRDefault="006D7EDE" w:rsidP="00587224">
            <w:pPr>
              <w:rPr>
                <w:b/>
                <w:bCs/>
                <w:lang w:val="en-US"/>
                <w:rPrChange w:id="14" w:author="Joe Hothersall" w:date="2024-10-22T23:32:00Z" w16du:dateUtc="2024-10-22T22:32:00Z">
                  <w:rPr>
                    <w:lang w:val="en-US"/>
                  </w:rPr>
                </w:rPrChange>
              </w:rPr>
            </w:pPr>
            <w:r w:rsidRPr="00CB2253">
              <w:rPr>
                <w:b/>
                <w:bCs/>
                <w:lang w:val="en-US"/>
                <w:rPrChange w:id="15" w:author="Joe Hothersall" w:date="2024-10-22T23:32:00Z" w16du:dateUtc="2024-10-22T22:32:00Z">
                  <w:rPr>
                    <w:lang w:val="en-US"/>
                  </w:rPr>
                </w:rPrChange>
              </w:rPr>
              <w:t>Interval</w:t>
            </w:r>
          </w:p>
        </w:tc>
        <w:tc>
          <w:tcPr>
            <w:tcW w:w="3248" w:type="dxa"/>
          </w:tcPr>
          <w:p w14:paraId="2FA54147" w14:textId="77777777" w:rsidR="006D7EDE" w:rsidRPr="00CB2253" w:rsidRDefault="006D7EDE" w:rsidP="00587224">
            <w:pPr>
              <w:rPr>
                <w:b/>
                <w:bCs/>
                <w:lang w:val="en-US"/>
                <w:rPrChange w:id="16" w:author="Joe Hothersall" w:date="2024-10-22T23:32:00Z" w16du:dateUtc="2024-10-22T22:32:00Z">
                  <w:rPr>
                    <w:lang w:val="en-US"/>
                  </w:rPr>
                </w:rPrChange>
              </w:rPr>
            </w:pPr>
            <w:r w:rsidRPr="00CB2253">
              <w:rPr>
                <w:b/>
                <w:bCs/>
                <w:lang w:val="en-US"/>
                <w:rPrChange w:id="17" w:author="Joe Hothersall" w:date="2024-10-22T23:32:00Z" w16du:dateUtc="2024-10-22T22:32:00Z">
                  <w:rPr>
                    <w:lang w:val="en-US"/>
                  </w:rPr>
                </w:rPrChange>
              </w:rPr>
              <w:t>Notes/considerations</w:t>
            </w:r>
          </w:p>
        </w:tc>
      </w:tr>
      <w:tr w:rsidR="006D7EDE" w14:paraId="70EF9B30" w14:textId="77777777" w:rsidTr="00587224">
        <w:tc>
          <w:tcPr>
            <w:tcW w:w="2190" w:type="dxa"/>
          </w:tcPr>
          <w:p w14:paraId="53721EA4" w14:textId="77777777" w:rsidR="006D7EDE" w:rsidRPr="00B745AD" w:rsidRDefault="006D7EDE" w:rsidP="00587224">
            <w:pPr>
              <w:rPr>
                <w:lang w:val="en-US"/>
              </w:rPr>
            </w:pPr>
            <w:r>
              <w:rPr>
                <w:lang w:val="en-US"/>
              </w:rPr>
              <w:t>Polyethylene Buoy/hull with steel structure</w:t>
            </w:r>
          </w:p>
        </w:tc>
        <w:tc>
          <w:tcPr>
            <w:tcW w:w="1951" w:type="dxa"/>
          </w:tcPr>
          <w:p w14:paraId="5C0E5E35" w14:textId="77777777" w:rsidR="006D7EDE" w:rsidRPr="00B745AD" w:rsidRDefault="006D7EDE" w:rsidP="00587224">
            <w:pPr>
              <w:rPr>
                <w:lang w:val="en-US"/>
              </w:rPr>
            </w:pPr>
            <w:r>
              <w:rPr>
                <w:lang w:val="en-US"/>
              </w:rPr>
              <w:t>Preventative</w:t>
            </w:r>
          </w:p>
        </w:tc>
        <w:tc>
          <w:tcPr>
            <w:tcW w:w="1627" w:type="dxa"/>
          </w:tcPr>
          <w:p w14:paraId="2E40EEEC" w14:textId="77777777" w:rsidR="006D7EDE" w:rsidRDefault="006D7EDE" w:rsidP="00587224">
            <w:pPr>
              <w:rPr>
                <w:lang w:val="en-US"/>
              </w:rPr>
            </w:pPr>
            <w:r>
              <w:rPr>
                <w:lang w:val="en-US"/>
              </w:rPr>
              <w:t>4 years – Inspection and cleaning</w:t>
            </w:r>
          </w:p>
          <w:p w14:paraId="0C1A9B25" w14:textId="77777777" w:rsidR="006D7EDE" w:rsidRPr="00B745AD" w:rsidRDefault="006D7EDE" w:rsidP="00587224">
            <w:pPr>
              <w:rPr>
                <w:lang w:val="en-US"/>
              </w:rPr>
            </w:pPr>
            <w:r>
              <w:rPr>
                <w:lang w:val="en-US"/>
              </w:rPr>
              <w:t>16 years - replacement</w:t>
            </w:r>
          </w:p>
        </w:tc>
        <w:tc>
          <w:tcPr>
            <w:tcW w:w="3248" w:type="dxa"/>
          </w:tcPr>
          <w:p w14:paraId="73BE91E3" w14:textId="77777777" w:rsidR="006D7EDE" w:rsidRPr="00B745AD" w:rsidRDefault="006D7EDE" w:rsidP="00587224">
            <w:pPr>
              <w:rPr>
                <w:lang w:val="en-US"/>
              </w:rPr>
            </w:pPr>
          </w:p>
        </w:tc>
      </w:tr>
      <w:tr w:rsidR="006D7EDE" w14:paraId="18233DE3" w14:textId="77777777" w:rsidTr="00587224">
        <w:tc>
          <w:tcPr>
            <w:tcW w:w="2190" w:type="dxa"/>
          </w:tcPr>
          <w:p w14:paraId="332165AB" w14:textId="77777777" w:rsidR="006D7EDE" w:rsidRDefault="006D7EDE" w:rsidP="00587224">
            <w:pPr>
              <w:rPr>
                <w:lang w:val="en-US"/>
              </w:rPr>
            </w:pPr>
            <w:r>
              <w:rPr>
                <w:lang w:val="en-US"/>
              </w:rPr>
              <w:t>Aluminum Mast/Tower</w:t>
            </w:r>
          </w:p>
        </w:tc>
        <w:tc>
          <w:tcPr>
            <w:tcW w:w="1951" w:type="dxa"/>
          </w:tcPr>
          <w:p w14:paraId="234613E2" w14:textId="77777777" w:rsidR="006D7EDE" w:rsidRDefault="006D7EDE" w:rsidP="00587224">
            <w:pPr>
              <w:rPr>
                <w:lang w:val="en-US"/>
              </w:rPr>
            </w:pPr>
            <w:r>
              <w:rPr>
                <w:lang w:val="en-US"/>
              </w:rPr>
              <w:t>Preventative</w:t>
            </w:r>
          </w:p>
        </w:tc>
        <w:tc>
          <w:tcPr>
            <w:tcW w:w="1627" w:type="dxa"/>
          </w:tcPr>
          <w:p w14:paraId="527598DF" w14:textId="77777777" w:rsidR="006D7EDE" w:rsidRDefault="006D7EDE" w:rsidP="00587224">
            <w:pPr>
              <w:rPr>
                <w:lang w:val="en-US"/>
              </w:rPr>
            </w:pPr>
            <w:r>
              <w:rPr>
                <w:lang w:val="en-US"/>
              </w:rPr>
              <w:t>4 years - inspection, cleaning and coating repairs</w:t>
            </w:r>
          </w:p>
          <w:p w14:paraId="04767FB4" w14:textId="77777777" w:rsidR="006D7EDE" w:rsidRPr="00B745AD" w:rsidRDefault="006D7EDE" w:rsidP="00587224">
            <w:pPr>
              <w:rPr>
                <w:lang w:val="en-US"/>
              </w:rPr>
            </w:pPr>
            <w:r>
              <w:rPr>
                <w:lang w:val="en-US"/>
              </w:rPr>
              <w:t>8 years – Refurbishment and repainting</w:t>
            </w:r>
          </w:p>
        </w:tc>
        <w:tc>
          <w:tcPr>
            <w:tcW w:w="3248" w:type="dxa"/>
          </w:tcPr>
          <w:p w14:paraId="510DC3F4" w14:textId="77777777" w:rsidR="006D7EDE" w:rsidRPr="00B745AD" w:rsidRDefault="006D7EDE" w:rsidP="00587224">
            <w:pPr>
              <w:rPr>
                <w:lang w:val="en-US"/>
              </w:rPr>
            </w:pPr>
          </w:p>
        </w:tc>
      </w:tr>
      <w:tr w:rsidR="006D7EDE" w14:paraId="43835C71" w14:textId="77777777" w:rsidTr="00587224">
        <w:tc>
          <w:tcPr>
            <w:tcW w:w="2190" w:type="dxa"/>
          </w:tcPr>
          <w:p w14:paraId="1B09E391" w14:textId="77777777" w:rsidR="006D7EDE" w:rsidRPr="00B745AD" w:rsidRDefault="006D7EDE" w:rsidP="00587224">
            <w:pPr>
              <w:rPr>
                <w:lang w:val="en-US"/>
              </w:rPr>
            </w:pPr>
            <w:r>
              <w:rPr>
                <w:lang w:val="en-US"/>
              </w:rPr>
              <w:t>Mooring system</w:t>
            </w:r>
          </w:p>
        </w:tc>
        <w:tc>
          <w:tcPr>
            <w:tcW w:w="1951" w:type="dxa"/>
          </w:tcPr>
          <w:p w14:paraId="656BEAB2" w14:textId="77777777" w:rsidR="006D7EDE" w:rsidRPr="00B745AD" w:rsidRDefault="006D7EDE" w:rsidP="00587224">
            <w:pPr>
              <w:rPr>
                <w:lang w:val="en-US"/>
              </w:rPr>
            </w:pPr>
            <w:r>
              <w:rPr>
                <w:lang w:val="en-US"/>
              </w:rPr>
              <w:t>Preventative</w:t>
            </w:r>
          </w:p>
        </w:tc>
        <w:tc>
          <w:tcPr>
            <w:tcW w:w="1627" w:type="dxa"/>
          </w:tcPr>
          <w:p w14:paraId="78179144" w14:textId="77777777" w:rsidR="006D7EDE" w:rsidRPr="00B745AD" w:rsidRDefault="006D7EDE" w:rsidP="00587224">
            <w:pPr>
              <w:rPr>
                <w:lang w:val="en-US"/>
              </w:rPr>
            </w:pPr>
            <w:r>
              <w:rPr>
                <w:lang w:val="en-US"/>
              </w:rPr>
              <w:t>4 years – replacement of mooring chains and shackles</w:t>
            </w:r>
          </w:p>
        </w:tc>
        <w:tc>
          <w:tcPr>
            <w:tcW w:w="3248" w:type="dxa"/>
          </w:tcPr>
          <w:p w14:paraId="3B2CDF68" w14:textId="5CEDBA1F" w:rsidR="006D7EDE" w:rsidRPr="00B745AD" w:rsidRDefault="006D7EDE" w:rsidP="00587224">
            <w:pPr>
              <w:rPr>
                <w:lang w:val="en-US"/>
              </w:rPr>
            </w:pPr>
            <w:r>
              <w:rPr>
                <w:lang w:val="en-US"/>
              </w:rPr>
              <w:t xml:space="preserve">A </w:t>
            </w:r>
            <w:ins w:id="18" w:author="Atkins, Daniel" w:date="2024-10-23T08:43:00Z" w16du:dateUtc="2024-10-22T22:43:00Z">
              <w:r w:rsidR="005C3E83">
                <w:rPr>
                  <w:lang w:val="en-US"/>
                </w:rPr>
                <w:t>C</w:t>
              </w:r>
            </w:ins>
            <w:del w:id="19" w:author="Atkins, Daniel" w:date="2024-10-23T08:43:00Z" w16du:dateUtc="2024-10-22T22:43:00Z">
              <w:r w:rsidDel="005C3E83">
                <w:rPr>
                  <w:lang w:val="en-US"/>
                </w:rPr>
                <w:delText>c</w:delText>
              </w:r>
            </w:del>
            <w:r>
              <w:rPr>
                <w:lang w:val="en-US"/>
              </w:rPr>
              <w:t xml:space="preserve">ondition </w:t>
            </w:r>
            <w:ins w:id="20" w:author="Atkins, Daniel" w:date="2024-10-23T08:43:00Z" w16du:dateUtc="2024-10-22T22:43:00Z">
              <w:r w:rsidR="005C3E83">
                <w:rPr>
                  <w:lang w:val="en-US"/>
                </w:rPr>
                <w:t>B</w:t>
              </w:r>
            </w:ins>
            <w:del w:id="21" w:author="Atkins, Daniel" w:date="2024-10-23T08:43:00Z" w16du:dateUtc="2024-10-22T22:43:00Z">
              <w:r w:rsidDel="005C3E83">
                <w:rPr>
                  <w:lang w:val="en-US"/>
                </w:rPr>
                <w:delText>b</w:delText>
              </w:r>
            </w:del>
            <w:r>
              <w:rPr>
                <w:lang w:val="en-US"/>
              </w:rPr>
              <w:t>ased philosophy may be utilised where more frequent inspection intervals are utilised</w:t>
            </w:r>
          </w:p>
        </w:tc>
      </w:tr>
      <w:tr w:rsidR="006D7EDE" w14:paraId="2EE8C7B9" w14:textId="77777777" w:rsidTr="00587224">
        <w:tc>
          <w:tcPr>
            <w:tcW w:w="2190" w:type="dxa"/>
          </w:tcPr>
          <w:p w14:paraId="217E35B7" w14:textId="1EC74BA6" w:rsidR="006D7EDE" w:rsidRPr="00B745AD" w:rsidRDefault="006D7EDE" w:rsidP="00587224">
            <w:pPr>
              <w:rPr>
                <w:lang w:val="en-US"/>
              </w:rPr>
            </w:pPr>
            <w:r>
              <w:rPr>
                <w:lang w:val="en-US"/>
              </w:rPr>
              <w:t xml:space="preserve">Power supply </w:t>
            </w:r>
            <w:del w:id="22" w:author="Atkins, Daniel" w:date="2024-10-23T08:43:00Z" w16du:dateUtc="2024-10-22T22:43:00Z">
              <w:r w:rsidDel="005C3E83">
                <w:rPr>
                  <w:lang w:val="en-US"/>
                </w:rPr>
                <w:delText>- Batteries</w:delText>
              </w:r>
            </w:del>
          </w:p>
        </w:tc>
        <w:tc>
          <w:tcPr>
            <w:tcW w:w="1951" w:type="dxa"/>
          </w:tcPr>
          <w:p w14:paraId="01DF7F15" w14:textId="77777777" w:rsidR="006D7EDE" w:rsidRDefault="006D7EDE" w:rsidP="00587224">
            <w:pPr>
              <w:rPr>
                <w:lang w:val="en-US"/>
              </w:rPr>
            </w:pPr>
            <w:r>
              <w:rPr>
                <w:lang w:val="en-US"/>
              </w:rPr>
              <w:t>Preventative</w:t>
            </w:r>
          </w:p>
          <w:p w14:paraId="761AF4AF" w14:textId="77777777" w:rsidR="006D7EDE" w:rsidRPr="00B745AD" w:rsidRDefault="006D7EDE" w:rsidP="00587224">
            <w:pPr>
              <w:rPr>
                <w:lang w:val="en-US"/>
              </w:rPr>
            </w:pPr>
          </w:p>
        </w:tc>
        <w:tc>
          <w:tcPr>
            <w:tcW w:w="1627" w:type="dxa"/>
          </w:tcPr>
          <w:p w14:paraId="0329D64A" w14:textId="77777777" w:rsidR="006D7EDE" w:rsidRDefault="006D7EDE" w:rsidP="00587224">
            <w:pPr>
              <w:rPr>
                <w:lang w:val="en-US"/>
              </w:rPr>
            </w:pPr>
            <w:r>
              <w:rPr>
                <w:lang w:val="en-US"/>
              </w:rPr>
              <w:t>4 years – replacement of batteries</w:t>
            </w:r>
          </w:p>
          <w:p w14:paraId="770E90E6" w14:textId="77777777" w:rsidR="006D7EDE" w:rsidRPr="00B745AD" w:rsidRDefault="006D7EDE" w:rsidP="00587224">
            <w:pPr>
              <w:rPr>
                <w:lang w:val="en-US"/>
              </w:rPr>
            </w:pPr>
            <w:r>
              <w:rPr>
                <w:lang w:val="en-US"/>
              </w:rPr>
              <w:lastRenderedPageBreak/>
              <w:t>8 years – replacement of other power supply equipment</w:t>
            </w:r>
          </w:p>
        </w:tc>
        <w:tc>
          <w:tcPr>
            <w:tcW w:w="3248" w:type="dxa"/>
          </w:tcPr>
          <w:p w14:paraId="04D9B45B" w14:textId="77777777" w:rsidR="006D7EDE" w:rsidRPr="00B745AD" w:rsidRDefault="006D7EDE" w:rsidP="00587224">
            <w:pPr>
              <w:rPr>
                <w:lang w:val="en-US"/>
              </w:rPr>
            </w:pPr>
          </w:p>
        </w:tc>
      </w:tr>
      <w:tr w:rsidR="006D7EDE" w14:paraId="0C394160" w14:textId="77777777" w:rsidTr="00587224">
        <w:tc>
          <w:tcPr>
            <w:tcW w:w="2190" w:type="dxa"/>
          </w:tcPr>
          <w:p w14:paraId="3342D4AE" w14:textId="77777777" w:rsidR="006D7EDE" w:rsidRPr="00B745AD" w:rsidRDefault="006D7EDE" w:rsidP="00587224">
            <w:pPr>
              <w:rPr>
                <w:lang w:val="en-US"/>
              </w:rPr>
            </w:pPr>
            <w:r>
              <w:rPr>
                <w:lang w:val="en-US"/>
              </w:rPr>
              <w:t>AtoN equipment</w:t>
            </w:r>
          </w:p>
        </w:tc>
        <w:tc>
          <w:tcPr>
            <w:tcW w:w="1951" w:type="dxa"/>
          </w:tcPr>
          <w:p w14:paraId="25E5F433" w14:textId="77777777" w:rsidR="006D7EDE" w:rsidRPr="00B745AD" w:rsidRDefault="006D7EDE" w:rsidP="00587224">
            <w:pPr>
              <w:rPr>
                <w:lang w:val="en-US"/>
              </w:rPr>
            </w:pPr>
            <w:r>
              <w:rPr>
                <w:lang w:val="en-US"/>
              </w:rPr>
              <w:t>Preventative</w:t>
            </w:r>
          </w:p>
        </w:tc>
        <w:tc>
          <w:tcPr>
            <w:tcW w:w="1627" w:type="dxa"/>
          </w:tcPr>
          <w:p w14:paraId="01D60BF8" w14:textId="77777777" w:rsidR="006D7EDE" w:rsidRPr="00B745AD" w:rsidRDefault="006D7EDE" w:rsidP="00587224">
            <w:pPr>
              <w:rPr>
                <w:lang w:val="en-US"/>
              </w:rPr>
            </w:pPr>
            <w:r>
              <w:rPr>
                <w:lang w:val="en-US"/>
              </w:rPr>
              <w:t>8 years - replacement</w:t>
            </w:r>
          </w:p>
        </w:tc>
        <w:tc>
          <w:tcPr>
            <w:tcW w:w="3248" w:type="dxa"/>
          </w:tcPr>
          <w:p w14:paraId="0B95C87E" w14:textId="7EBDCCDA" w:rsidR="006D7EDE" w:rsidRPr="00B745AD" w:rsidRDefault="006D7EDE" w:rsidP="00587224">
            <w:pPr>
              <w:rPr>
                <w:lang w:val="en-US"/>
              </w:rPr>
            </w:pPr>
            <w:r>
              <w:rPr>
                <w:lang w:val="en-US"/>
              </w:rPr>
              <w:t>High value equipment such as racons may be overhauled rather than replaced</w:t>
            </w:r>
            <w:ins w:id="23" w:author="Atkins, Daniel" w:date="2024-10-23T08:44:00Z" w16du:dateUtc="2024-10-22T22:44:00Z">
              <w:r w:rsidR="005C3E83">
                <w:rPr>
                  <w:lang w:val="en-US"/>
                </w:rPr>
                <w:t xml:space="preserve"> using a Condition Based Philosophy</w:t>
              </w:r>
            </w:ins>
          </w:p>
        </w:tc>
      </w:tr>
    </w:tbl>
    <w:p w14:paraId="0B8EDFE5" w14:textId="77777777" w:rsidR="006D7EDE" w:rsidRDefault="006D7EDE" w:rsidP="00B3583D">
      <w:pPr>
        <w:rPr>
          <w:highlight w:val="yellow"/>
          <w:lang w:val="en-US"/>
        </w:rPr>
      </w:pPr>
    </w:p>
    <w:p w14:paraId="4636E4AB" w14:textId="77777777" w:rsidR="006D7EDE" w:rsidRDefault="006D7EDE" w:rsidP="00B3583D">
      <w:pPr>
        <w:rPr>
          <w:highlight w:val="yellow"/>
          <w:lang w:val="en-US"/>
        </w:rPr>
      </w:pPr>
    </w:p>
    <w:p w14:paraId="72AE1B1B" w14:textId="77777777" w:rsidR="006D7EDE" w:rsidRDefault="006D7EDE" w:rsidP="00B3583D">
      <w:pPr>
        <w:rPr>
          <w:highlight w:val="yellow"/>
          <w:lang w:val="en-US"/>
        </w:rPr>
      </w:pPr>
    </w:p>
    <w:tbl>
      <w:tblPr>
        <w:tblStyle w:val="TableGrid"/>
        <w:tblW w:w="0" w:type="auto"/>
        <w:tblLook w:val="04A0" w:firstRow="1" w:lastRow="0" w:firstColumn="1" w:lastColumn="0" w:noHBand="0" w:noVBand="1"/>
      </w:tblPr>
      <w:tblGrid>
        <w:gridCol w:w="2094"/>
        <w:gridCol w:w="1820"/>
        <w:gridCol w:w="2117"/>
        <w:gridCol w:w="2985"/>
      </w:tblGrid>
      <w:tr w:rsidR="006D7EDE" w14:paraId="3B945648" w14:textId="77777777" w:rsidTr="00587224">
        <w:tc>
          <w:tcPr>
            <w:tcW w:w="9016" w:type="dxa"/>
            <w:gridSpan w:val="4"/>
          </w:tcPr>
          <w:p w14:paraId="6EA7EF4D" w14:textId="43DFEB01" w:rsidR="006D7EDE" w:rsidRPr="00CB2253" w:rsidRDefault="006D7EDE" w:rsidP="00587224">
            <w:pPr>
              <w:rPr>
                <w:b/>
                <w:bCs/>
                <w:lang w:val="en-US"/>
                <w:rPrChange w:id="24" w:author="Joe Hothersall" w:date="2024-10-22T23:32:00Z" w16du:dateUtc="2024-10-22T22:32:00Z">
                  <w:rPr>
                    <w:lang w:val="en-US"/>
                  </w:rPr>
                </w:rPrChange>
              </w:rPr>
            </w:pPr>
            <w:r w:rsidRPr="00CB2253">
              <w:rPr>
                <w:b/>
                <w:bCs/>
                <w:lang w:val="en-US"/>
                <w:rPrChange w:id="25" w:author="Joe Hothersall" w:date="2024-10-22T23:32:00Z" w16du:dateUtc="2024-10-22T22:32:00Z">
                  <w:rPr>
                    <w:lang w:val="en-US"/>
                  </w:rPr>
                </w:rPrChange>
              </w:rPr>
              <w:t xml:space="preserve">Fixed AtoN Maintenance </w:t>
            </w:r>
            <w:ins w:id="26" w:author="Joe Hothersall" w:date="2024-10-22T23:33:00Z" w16du:dateUtc="2024-10-22T22:33:00Z">
              <w:r w:rsidR="00CB2253">
                <w:rPr>
                  <w:b/>
                  <w:bCs/>
                  <w:lang w:val="en-US"/>
                </w:rPr>
                <w:t>S</w:t>
              </w:r>
            </w:ins>
            <w:del w:id="27" w:author="Joe Hothersall" w:date="2024-10-22T23:33:00Z" w16du:dateUtc="2024-10-22T22:33:00Z">
              <w:r w:rsidRPr="00CB2253" w:rsidDel="00CB2253">
                <w:rPr>
                  <w:b/>
                  <w:bCs/>
                  <w:lang w:val="en-US"/>
                  <w:rPrChange w:id="28" w:author="Joe Hothersall" w:date="2024-10-22T23:32:00Z" w16du:dateUtc="2024-10-22T22:32:00Z">
                    <w:rPr>
                      <w:lang w:val="en-US"/>
                    </w:rPr>
                  </w:rPrChange>
                </w:rPr>
                <w:delText>s</w:delText>
              </w:r>
            </w:del>
            <w:r w:rsidRPr="00CB2253">
              <w:rPr>
                <w:b/>
                <w:bCs/>
                <w:lang w:val="en-US"/>
                <w:rPrChange w:id="29" w:author="Joe Hothersall" w:date="2024-10-22T23:32:00Z" w16du:dateUtc="2024-10-22T22:32:00Z">
                  <w:rPr>
                    <w:lang w:val="en-US"/>
                  </w:rPr>
                </w:rPrChange>
              </w:rPr>
              <w:t xml:space="preserve">trategy </w:t>
            </w:r>
            <w:ins w:id="30" w:author="Joe Hothersall" w:date="2024-10-22T23:33:00Z" w16du:dateUtc="2024-10-22T22:33:00Z">
              <w:r w:rsidR="00CB2253">
                <w:rPr>
                  <w:b/>
                  <w:bCs/>
                  <w:lang w:val="en-US"/>
                </w:rPr>
                <w:t>E</w:t>
              </w:r>
            </w:ins>
            <w:del w:id="31" w:author="Joe Hothersall" w:date="2024-10-22T23:33:00Z" w16du:dateUtc="2024-10-22T22:33:00Z">
              <w:r w:rsidRPr="00CB2253" w:rsidDel="00CB2253">
                <w:rPr>
                  <w:b/>
                  <w:bCs/>
                  <w:lang w:val="en-US"/>
                  <w:rPrChange w:id="32" w:author="Joe Hothersall" w:date="2024-10-22T23:32:00Z" w16du:dateUtc="2024-10-22T22:32:00Z">
                    <w:rPr>
                      <w:lang w:val="en-US"/>
                    </w:rPr>
                  </w:rPrChange>
                </w:rPr>
                <w:delText>e</w:delText>
              </w:r>
            </w:del>
            <w:r w:rsidRPr="00CB2253">
              <w:rPr>
                <w:b/>
                <w:bCs/>
                <w:lang w:val="en-US"/>
                <w:rPrChange w:id="33" w:author="Joe Hothersall" w:date="2024-10-22T23:32:00Z" w16du:dateUtc="2024-10-22T22:32:00Z">
                  <w:rPr>
                    <w:lang w:val="en-US"/>
                  </w:rPr>
                </w:rPrChange>
              </w:rPr>
              <w:t>xample</w:t>
            </w:r>
          </w:p>
        </w:tc>
      </w:tr>
      <w:tr w:rsidR="006D7EDE" w14:paraId="3D9A0FA4" w14:textId="77777777" w:rsidTr="00587224">
        <w:tc>
          <w:tcPr>
            <w:tcW w:w="2190" w:type="dxa"/>
          </w:tcPr>
          <w:p w14:paraId="44BEE4FE" w14:textId="77777777" w:rsidR="006D7EDE" w:rsidRPr="00CB2253" w:rsidRDefault="006D7EDE" w:rsidP="00587224">
            <w:pPr>
              <w:rPr>
                <w:b/>
                <w:bCs/>
                <w:lang w:val="en-US"/>
                <w:rPrChange w:id="34" w:author="Joe Hothersall" w:date="2024-10-22T23:32:00Z" w16du:dateUtc="2024-10-22T22:32:00Z">
                  <w:rPr>
                    <w:lang w:val="en-US"/>
                  </w:rPr>
                </w:rPrChange>
              </w:rPr>
            </w:pPr>
            <w:r w:rsidRPr="00CB2253">
              <w:rPr>
                <w:b/>
                <w:bCs/>
                <w:lang w:val="en-US"/>
                <w:rPrChange w:id="35" w:author="Joe Hothersall" w:date="2024-10-22T23:32:00Z" w16du:dateUtc="2024-10-22T22:32:00Z">
                  <w:rPr>
                    <w:lang w:val="en-US"/>
                  </w:rPr>
                </w:rPrChange>
              </w:rPr>
              <w:t>Asset/Equipment type</w:t>
            </w:r>
          </w:p>
        </w:tc>
        <w:tc>
          <w:tcPr>
            <w:tcW w:w="1951" w:type="dxa"/>
          </w:tcPr>
          <w:p w14:paraId="6A63C022" w14:textId="77777777" w:rsidR="006D7EDE" w:rsidRPr="00CB2253" w:rsidRDefault="006D7EDE" w:rsidP="00587224">
            <w:pPr>
              <w:rPr>
                <w:b/>
                <w:bCs/>
                <w:lang w:val="en-US"/>
                <w:rPrChange w:id="36" w:author="Joe Hothersall" w:date="2024-10-22T23:32:00Z" w16du:dateUtc="2024-10-22T22:32:00Z">
                  <w:rPr>
                    <w:lang w:val="en-US"/>
                  </w:rPr>
                </w:rPrChange>
              </w:rPr>
            </w:pPr>
            <w:r w:rsidRPr="00CB2253">
              <w:rPr>
                <w:b/>
                <w:bCs/>
                <w:lang w:val="en-US"/>
                <w:rPrChange w:id="37" w:author="Joe Hothersall" w:date="2024-10-22T23:32:00Z" w16du:dateUtc="2024-10-22T22:32:00Z">
                  <w:rPr>
                    <w:lang w:val="en-US"/>
                  </w:rPr>
                </w:rPrChange>
              </w:rPr>
              <w:t>Maintenance philosophy</w:t>
            </w:r>
          </w:p>
        </w:tc>
        <w:tc>
          <w:tcPr>
            <w:tcW w:w="1627" w:type="dxa"/>
          </w:tcPr>
          <w:p w14:paraId="0FCECCB8" w14:textId="77777777" w:rsidR="006D7EDE" w:rsidRPr="00CB2253" w:rsidRDefault="006D7EDE" w:rsidP="00587224">
            <w:pPr>
              <w:rPr>
                <w:b/>
                <w:bCs/>
                <w:lang w:val="en-US"/>
                <w:rPrChange w:id="38" w:author="Joe Hothersall" w:date="2024-10-22T23:32:00Z" w16du:dateUtc="2024-10-22T22:32:00Z">
                  <w:rPr>
                    <w:lang w:val="en-US"/>
                  </w:rPr>
                </w:rPrChange>
              </w:rPr>
            </w:pPr>
            <w:r w:rsidRPr="00CB2253">
              <w:rPr>
                <w:b/>
                <w:bCs/>
                <w:lang w:val="en-US"/>
                <w:rPrChange w:id="39" w:author="Joe Hothersall" w:date="2024-10-22T23:32:00Z" w16du:dateUtc="2024-10-22T22:32:00Z">
                  <w:rPr>
                    <w:lang w:val="en-US"/>
                  </w:rPr>
                </w:rPrChange>
              </w:rPr>
              <w:t>Interval</w:t>
            </w:r>
          </w:p>
        </w:tc>
        <w:tc>
          <w:tcPr>
            <w:tcW w:w="3248" w:type="dxa"/>
          </w:tcPr>
          <w:p w14:paraId="0B9065B2" w14:textId="77777777" w:rsidR="006D7EDE" w:rsidRPr="00CB2253" w:rsidRDefault="006D7EDE" w:rsidP="00587224">
            <w:pPr>
              <w:rPr>
                <w:b/>
                <w:bCs/>
                <w:lang w:val="en-US"/>
                <w:rPrChange w:id="40" w:author="Joe Hothersall" w:date="2024-10-22T23:32:00Z" w16du:dateUtc="2024-10-22T22:32:00Z">
                  <w:rPr>
                    <w:lang w:val="en-US"/>
                  </w:rPr>
                </w:rPrChange>
              </w:rPr>
            </w:pPr>
            <w:r w:rsidRPr="00CB2253">
              <w:rPr>
                <w:b/>
                <w:bCs/>
                <w:lang w:val="en-US"/>
                <w:rPrChange w:id="41" w:author="Joe Hothersall" w:date="2024-10-22T23:32:00Z" w16du:dateUtc="2024-10-22T22:32:00Z">
                  <w:rPr>
                    <w:lang w:val="en-US"/>
                  </w:rPr>
                </w:rPrChange>
              </w:rPr>
              <w:t>Notes/considerations</w:t>
            </w:r>
          </w:p>
        </w:tc>
      </w:tr>
      <w:tr w:rsidR="006D7EDE" w14:paraId="2C0F0948" w14:textId="77777777" w:rsidTr="00587224">
        <w:tc>
          <w:tcPr>
            <w:tcW w:w="2190" w:type="dxa"/>
          </w:tcPr>
          <w:p w14:paraId="5A56E656" w14:textId="77777777" w:rsidR="006D7EDE" w:rsidRPr="00B745AD" w:rsidRDefault="006D7EDE" w:rsidP="00587224">
            <w:pPr>
              <w:rPr>
                <w:lang w:val="en-US"/>
              </w:rPr>
            </w:pPr>
            <w:r>
              <w:rPr>
                <w:lang w:val="en-US"/>
              </w:rPr>
              <w:t>Structure</w:t>
            </w:r>
          </w:p>
        </w:tc>
        <w:tc>
          <w:tcPr>
            <w:tcW w:w="1951" w:type="dxa"/>
          </w:tcPr>
          <w:p w14:paraId="52CF5053" w14:textId="77777777" w:rsidR="006D7EDE" w:rsidRPr="00B745AD" w:rsidRDefault="006D7EDE" w:rsidP="00587224">
            <w:pPr>
              <w:rPr>
                <w:lang w:val="en-US"/>
              </w:rPr>
            </w:pPr>
            <w:r>
              <w:rPr>
                <w:lang w:val="en-US"/>
              </w:rPr>
              <w:t>Preventative</w:t>
            </w:r>
          </w:p>
        </w:tc>
        <w:tc>
          <w:tcPr>
            <w:tcW w:w="1627" w:type="dxa"/>
          </w:tcPr>
          <w:p w14:paraId="76496D3F" w14:textId="6C8E292D" w:rsidR="006D7EDE" w:rsidRPr="00B745AD" w:rsidRDefault="006D7EDE" w:rsidP="00587224">
            <w:pPr>
              <w:rPr>
                <w:lang w:val="en-US"/>
              </w:rPr>
            </w:pPr>
            <w:r>
              <w:rPr>
                <w:lang w:val="en-US"/>
              </w:rPr>
              <w:t>1 or 2 years</w:t>
            </w:r>
            <w:del w:id="42" w:author="Atkins, Daniel" w:date="2024-10-23T08:44:00Z" w16du:dateUtc="2024-10-22T22:44:00Z">
              <w:r w:rsidDel="005C3E83">
                <w:rPr>
                  <w:lang w:val="en-US"/>
                </w:rPr>
                <w:delText xml:space="preserve"> years</w:delText>
              </w:r>
            </w:del>
            <w:r>
              <w:rPr>
                <w:lang w:val="en-US"/>
              </w:rPr>
              <w:t xml:space="preserve"> – Inspection, cleaning and general structure maintenance</w:t>
            </w:r>
          </w:p>
        </w:tc>
        <w:tc>
          <w:tcPr>
            <w:tcW w:w="3248" w:type="dxa"/>
          </w:tcPr>
          <w:p w14:paraId="79F0F5B5" w14:textId="77777777" w:rsidR="006D7EDE" w:rsidRPr="00B745AD" w:rsidRDefault="006D7EDE" w:rsidP="00587224">
            <w:pPr>
              <w:rPr>
                <w:lang w:val="en-US"/>
              </w:rPr>
            </w:pPr>
            <w:r>
              <w:rPr>
                <w:lang w:val="en-US"/>
              </w:rPr>
              <w:t>Frequency of maintenance should consider local requirements and be adjusted as necessary</w:t>
            </w:r>
          </w:p>
        </w:tc>
      </w:tr>
      <w:tr w:rsidR="006D7EDE" w14:paraId="077DA4C2" w14:textId="77777777" w:rsidTr="00587224">
        <w:tc>
          <w:tcPr>
            <w:tcW w:w="2190" w:type="dxa"/>
            <w:vMerge w:val="restart"/>
          </w:tcPr>
          <w:p w14:paraId="57E3D19E" w14:textId="77777777" w:rsidR="006D7EDE" w:rsidRDefault="006D7EDE" w:rsidP="00587224">
            <w:pPr>
              <w:rPr>
                <w:lang w:val="en-US"/>
              </w:rPr>
            </w:pPr>
            <w:r>
              <w:rPr>
                <w:lang w:val="en-US"/>
              </w:rPr>
              <w:t>Protective coating system</w:t>
            </w:r>
          </w:p>
        </w:tc>
        <w:tc>
          <w:tcPr>
            <w:tcW w:w="1951" w:type="dxa"/>
          </w:tcPr>
          <w:p w14:paraId="59ED78A8" w14:textId="72ED2627" w:rsidR="006D7EDE" w:rsidRDefault="00173006" w:rsidP="00587224">
            <w:pPr>
              <w:rPr>
                <w:lang w:val="en-US"/>
              </w:rPr>
            </w:pPr>
            <w:r>
              <w:rPr>
                <w:lang w:val="en-US"/>
              </w:rPr>
              <w:t>Condition Based</w:t>
            </w:r>
          </w:p>
        </w:tc>
        <w:tc>
          <w:tcPr>
            <w:tcW w:w="1627" w:type="dxa"/>
          </w:tcPr>
          <w:p w14:paraId="063AB235" w14:textId="77777777" w:rsidR="006D7EDE" w:rsidRDefault="006D7EDE" w:rsidP="00587224">
            <w:pPr>
              <w:rPr>
                <w:lang w:val="en-US"/>
              </w:rPr>
            </w:pPr>
          </w:p>
        </w:tc>
        <w:tc>
          <w:tcPr>
            <w:tcW w:w="3248" w:type="dxa"/>
          </w:tcPr>
          <w:p w14:paraId="14D34152" w14:textId="35576418" w:rsidR="006D7EDE" w:rsidRPr="00B745AD" w:rsidRDefault="006D7EDE" w:rsidP="00587224">
            <w:pPr>
              <w:rPr>
                <w:lang w:val="en-US"/>
              </w:rPr>
            </w:pPr>
            <w:r>
              <w:rPr>
                <w:lang w:val="en-US"/>
              </w:rPr>
              <w:t xml:space="preserve">Carry out </w:t>
            </w:r>
            <w:ins w:id="43" w:author="Atkins, Daniel" w:date="2024-10-23T08:44:00Z" w16du:dateUtc="2024-10-22T22:44:00Z">
              <w:r w:rsidR="005C3E83">
                <w:rPr>
                  <w:lang w:val="en-US"/>
                </w:rPr>
                <w:t xml:space="preserve">protective coating maintenance </w:t>
              </w:r>
            </w:ins>
            <w:r>
              <w:rPr>
                <w:lang w:val="en-US"/>
              </w:rPr>
              <w:t>as required at the scheduled maintenance interval for the AtoN site</w:t>
            </w:r>
          </w:p>
        </w:tc>
      </w:tr>
      <w:tr w:rsidR="006D7EDE" w14:paraId="2E58B6C0" w14:textId="77777777" w:rsidTr="00587224">
        <w:tc>
          <w:tcPr>
            <w:tcW w:w="2190" w:type="dxa"/>
            <w:vMerge/>
          </w:tcPr>
          <w:p w14:paraId="7A266244" w14:textId="77777777" w:rsidR="006D7EDE" w:rsidRDefault="006D7EDE" w:rsidP="00587224">
            <w:pPr>
              <w:rPr>
                <w:lang w:val="en-US"/>
              </w:rPr>
            </w:pPr>
          </w:p>
        </w:tc>
        <w:tc>
          <w:tcPr>
            <w:tcW w:w="1951" w:type="dxa"/>
          </w:tcPr>
          <w:p w14:paraId="2D94C8F5" w14:textId="77777777" w:rsidR="006D7EDE" w:rsidRDefault="006D7EDE" w:rsidP="00587224">
            <w:pPr>
              <w:rPr>
                <w:lang w:val="en-US"/>
              </w:rPr>
            </w:pPr>
            <w:r>
              <w:rPr>
                <w:lang w:val="en-US"/>
              </w:rPr>
              <w:t>Preventative</w:t>
            </w:r>
          </w:p>
        </w:tc>
        <w:tc>
          <w:tcPr>
            <w:tcW w:w="1627" w:type="dxa"/>
          </w:tcPr>
          <w:p w14:paraId="3FEE3B64" w14:textId="77777777" w:rsidR="006D7EDE" w:rsidRDefault="006D7EDE" w:rsidP="00587224">
            <w:pPr>
              <w:rPr>
                <w:lang w:val="en-US"/>
              </w:rPr>
            </w:pPr>
            <w:r>
              <w:rPr>
                <w:lang w:val="en-US"/>
              </w:rPr>
              <w:t>15 years – Overcoat of protective coating systems</w:t>
            </w:r>
          </w:p>
        </w:tc>
        <w:tc>
          <w:tcPr>
            <w:tcW w:w="3248" w:type="dxa"/>
          </w:tcPr>
          <w:p w14:paraId="316943BF" w14:textId="77777777" w:rsidR="006D7EDE" w:rsidRDefault="006D7EDE" w:rsidP="00587224">
            <w:pPr>
              <w:rPr>
                <w:lang w:val="en-US"/>
              </w:rPr>
            </w:pPr>
          </w:p>
        </w:tc>
      </w:tr>
      <w:tr w:rsidR="006D7EDE" w14:paraId="4A41498B" w14:textId="77777777" w:rsidTr="00587224">
        <w:tc>
          <w:tcPr>
            <w:tcW w:w="2190" w:type="dxa"/>
          </w:tcPr>
          <w:p w14:paraId="1C67BEB7" w14:textId="77777777" w:rsidR="006D7EDE" w:rsidRPr="00B745AD" w:rsidRDefault="006D7EDE" w:rsidP="00587224">
            <w:pPr>
              <w:rPr>
                <w:lang w:val="en-US"/>
              </w:rPr>
            </w:pPr>
            <w:r>
              <w:rPr>
                <w:lang w:val="en-US"/>
              </w:rPr>
              <w:t>Power supply - Batteries</w:t>
            </w:r>
          </w:p>
        </w:tc>
        <w:tc>
          <w:tcPr>
            <w:tcW w:w="1951" w:type="dxa"/>
          </w:tcPr>
          <w:p w14:paraId="530C3996" w14:textId="77777777" w:rsidR="006D7EDE" w:rsidRDefault="006D7EDE" w:rsidP="00587224">
            <w:pPr>
              <w:rPr>
                <w:lang w:val="en-US"/>
              </w:rPr>
            </w:pPr>
            <w:r>
              <w:rPr>
                <w:lang w:val="en-US"/>
              </w:rPr>
              <w:t>Preventative</w:t>
            </w:r>
          </w:p>
          <w:p w14:paraId="170A17CC" w14:textId="77777777" w:rsidR="006D7EDE" w:rsidRPr="00B745AD" w:rsidRDefault="006D7EDE" w:rsidP="00587224">
            <w:pPr>
              <w:rPr>
                <w:lang w:val="en-US"/>
              </w:rPr>
            </w:pPr>
          </w:p>
        </w:tc>
        <w:tc>
          <w:tcPr>
            <w:tcW w:w="1627" w:type="dxa"/>
          </w:tcPr>
          <w:p w14:paraId="793F9A96" w14:textId="77777777" w:rsidR="006D7EDE" w:rsidRPr="00B745AD" w:rsidRDefault="006D7EDE" w:rsidP="00587224">
            <w:pPr>
              <w:rPr>
                <w:lang w:val="en-US"/>
              </w:rPr>
            </w:pPr>
            <w:r>
              <w:rPr>
                <w:lang w:val="en-US"/>
              </w:rPr>
              <w:t xml:space="preserve">6 years – replacement </w:t>
            </w:r>
          </w:p>
        </w:tc>
        <w:tc>
          <w:tcPr>
            <w:tcW w:w="3248" w:type="dxa"/>
          </w:tcPr>
          <w:p w14:paraId="181A7683" w14:textId="77777777" w:rsidR="006D7EDE" w:rsidRPr="00B745AD" w:rsidRDefault="006D7EDE" w:rsidP="00587224">
            <w:pPr>
              <w:rPr>
                <w:lang w:val="en-US"/>
              </w:rPr>
            </w:pPr>
          </w:p>
        </w:tc>
      </w:tr>
      <w:tr w:rsidR="006D7EDE" w14:paraId="5B9D1FC0" w14:textId="77777777" w:rsidTr="00587224">
        <w:tc>
          <w:tcPr>
            <w:tcW w:w="2190" w:type="dxa"/>
          </w:tcPr>
          <w:p w14:paraId="45AF3E0D" w14:textId="77777777" w:rsidR="006D7EDE" w:rsidRDefault="006D7EDE" w:rsidP="00587224">
            <w:pPr>
              <w:rPr>
                <w:lang w:val="en-US"/>
              </w:rPr>
            </w:pPr>
            <w:r>
              <w:rPr>
                <w:lang w:val="en-US"/>
              </w:rPr>
              <w:t>Power supply - Other</w:t>
            </w:r>
          </w:p>
        </w:tc>
        <w:tc>
          <w:tcPr>
            <w:tcW w:w="1951" w:type="dxa"/>
          </w:tcPr>
          <w:p w14:paraId="6EEC496B" w14:textId="120207AD" w:rsidR="006D7EDE" w:rsidRDefault="00173006" w:rsidP="00587224">
            <w:pPr>
              <w:rPr>
                <w:lang w:val="en-US"/>
              </w:rPr>
            </w:pPr>
            <w:r>
              <w:rPr>
                <w:lang w:val="en-US"/>
              </w:rPr>
              <w:t>Condition Based</w:t>
            </w:r>
          </w:p>
        </w:tc>
        <w:tc>
          <w:tcPr>
            <w:tcW w:w="1627" w:type="dxa"/>
          </w:tcPr>
          <w:p w14:paraId="79C97FC2" w14:textId="77777777" w:rsidR="006D7EDE" w:rsidRDefault="006D7EDE" w:rsidP="00587224">
            <w:pPr>
              <w:rPr>
                <w:lang w:val="en-US"/>
              </w:rPr>
            </w:pPr>
          </w:p>
        </w:tc>
        <w:tc>
          <w:tcPr>
            <w:tcW w:w="3248" w:type="dxa"/>
          </w:tcPr>
          <w:p w14:paraId="42373947" w14:textId="77777777" w:rsidR="006D7EDE" w:rsidRPr="00B745AD" w:rsidRDefault="006D7EDE" w:rsidP="00587224">
            <w:pPr>
              <w:rPr>
                <w:lang w:val="en-US"/>
              </w:rPr>
            </w:pPr>
          </w:p>
        </w:tc>
      </w:tr>
      <w:tr w:rsidR="006D7EDE" w14:paraId="6684F08E" w14:textId="77777777" w:rsidTr="00587224">
        <w:tc>
          <w:tcPr>
            <w:tcW w:w="2190" w:type="dxa"/>
          </w:tcPr>
          <w:p w14:paraId="35D7E31D" w14:textId="77777777" w:rsidR="006D7EDE" w:rsidRDefault="006D7EDE" w:rsidP="00587224">
            <w:pPr>
              <w:rPr>
                <w:lang w:val="en-US"/>
              </w:rPr>
            </w:pPr>
            <w:r>
              <w:rPr>
                <w:lang w:val="en-US"/>
              </w:rPr>
              <w:t>AtoN Equipment</w:t>
            </w:r>
          </w:p>
        </w:tc>
        <w:tc>
          <w:tcPr>
            <w:tcW w:w="1951" w:type="dxa"/>
          </w:tcPr>
          <w:p w14:paraId="3630AB9F" w14:textId="77777777" w:rsidR="006D7EDE" w:rsidRDefault="006D7EDE" w:rsidP="00587224">
            <w:pPr>
              <w:rPr>
                <w:lang w:val="en-US"/>
              </w:rPr>
            </w:pPr>
            <w:r>
              <w:rPr>
                <w:lang w:val="en-US"/>
              </w:rPr>
              <w:t>Preventative</w:t>
            </w:r>
          </w:p>
        </w:tc>
        <w:tc>
          <w:tcPr>
            <w:tcW w:w="1627" w:type="dxa"/>
          </w:tcPr>
          <w:p w14:paraId="0434D5AC" w14:textId="1D4E0735" w:rsidR="006D7EDE" w:rsidRDefault="006D7EDE" w:rsidP="00587224">
            <w:pPr>
              <w:rPr>
                <w:lang w:val="en-US"/>
              </w:rPr>
            </w:pPr>
            <w:del w:id="44" w:author="Atkins, Daniel" w:date="2024-10-23T08:44:00Z" w16du:dateUtc="2024-10-22T22:44:00Z">
              <w:r w:rsidDel="005C3E83">
                <w:rPr>
                  <w:lang w:val="en-US"/>
                </w:rPr>
                <w:delText>D</w:delText>
              </w:r>
            </w:del>
            <w:ins w:id="45" w:author="Atkins, Daniel" w:date="2024-10-23T08:44:00Z" w16du:dateUtc="2024-10-22T22:44:00Z">
              <w:r w:rsidR="005C3E83">
                <w:rPr>
                  <w:lang w:val="en-US"/>
                </w:rPr>
                <w:t>Repl</w:t>
              </w:r>
            </w:ins>
            <w:ins w:id="46" w:author="Atkins, Daniel" w:date="2024-10-23T08:45:00Z" w16du:dateUtc="2024-10-22T22:45:00Z">
              <w:r w:rsidR="005C3E83">
                <w:rPr>
                  <w:lang w:val="en-US"/>
                </w:rPr>
                <w:t>acement interval d</w:t>
              </w:r>
            </w:ins>
            <w:r>
              <w:rPr>
                <w:lang w:val="en-US"/>
              </w:rPr>
              <w:t>ependent on AtoN type</w:t>
            </w:r>
          </w:p>
        </w:tc>
        <w:tc>
          <w:tcPr>
            <w:tcW w:w="3248" w:type="dxa"/>
          </w:tcPr>
          <w:p w14:paraId="79F5D1F7" w14:textId="5C55E3B7" w:rsidR="006D7EDE" w:rsidRPr="00B745AD" w:rsidRDefault="005C3E83" w:rsidP="00587224">
            <w:pPr>
              <w:rPr>
                <w:lang w:val="en-US"/>
              </w:rPr>
            </w:pPr>
            <w:ins w:id="47" w:author="Atkins, Daniel" w:date="2024-10-23T08:45:00Z" w16du:dateUtc="2024-10-22T22:45:00Z">
              <w:r>
                <w:rPr>
                  <w:lang w:val="en-US"/>
                </w:rPr>
                <w:t>Some AtoN equipment such as racons and rotating lanterns may be refurbished at specified intervals or using a Condition Based philosophy</w:t>
              </w:r>
            </w:ins>
          </w:p>
        </w:tc>
      </w:tr>
      <w:tr w:rsidR="005C3E83" w14:paraId="7C12E678" w14:textId="77777777" w:rsidTr="00587224">
        <w:tc>
          <w:tcPr>
            <w:tcW w:w="2190" w:type="dxa"/>
          </w:tcPr>
          <w:p w14:paraId="150D734C" w14:textId="77777777" w:rsidR="005C3E83" w:rsidRDefault="005C3E83" w:rsidP="005C3E83">
            <w:pPr>
              <w:rPr>
                <w:lang w:val="en-US"/>
              </w:rPr>
            </w:pPr>
            <w:r>
              <w:rPr>
                <w:lang w:val="en-US"/>
              </w:rPr>
              <w:t xml:space="preserve">Grounds </w:t>
            </w:r>
          </w:p>
        </w:tc>
        <w:tc>
          <w:tcPr>
            <w:tcW w:w="1951" w:type="dxa"/>
          </w:tcPr>
          <w:p w14:paraId="400CD9D1" w14:textId="77777777" w:rsidR="005C3E83" w:rsidRDefault="005C3E83" w:rsidP="005C3E83">
            <w:pPr>
              <w:rPr>
                <w:lang w:val="en-US"/>
              </w:rPr>
            </w:pPr>
            <w:r>
              <w:rPr>
                <w:lang w:val="en-US"/>
              </w:rPr>
              <w:t>Preventative</w:t>
            </w:r>
          </w:p>
        </w:tc>
        <w:tc>
          <w:tcPr>
            <w:tcW w:w="1627" w:type="dxa"/>
          </w:tcPr>
          <w:p w14:paraId="480CEB09" w14:textId="3E5962BF" w:rsidR="005C3E83" w:rsidRDefault="005C3E83" w:rsidP="005C3E83">
            <w:pPr>
              <w:rPr>
                <w:lang w:val="en-US"/>
              </w:rPr>
            </w:pPr>
            <w:ins w:id="48" w:author="Atkins, Daniel" w:date="2024-10-23T08:45:00Z" w16du:dateUtc="2024-10-22T22:45:00Z">
              <w:r>
                <w:rPr>
                  <w:lang w:val="en-US"/>
                </w:rPr>
                <w:t>1 or 2 years – inspection, vegetation control and general repair/maintenance</w:t>
              </w:r>
            </w:ins>
            <w:del w:id="49" w:author="Atkins, Daniel" w:date="2024-10-23T08:45:00Z" w16du:dateUtc="2024-10-22T22:45:00Z">
              <w:r w:rsidDel="004D7243">
                <w:rPr>
                  <w:lang w:val="en-US"/>
                </w:rPr>
                <w:delText>1 or 2 years</w:delText>
              </w:r>
            </w:del>
          </w:p>
        </w:tc>
        <w:tc>
          <w:tcPr>
            <w:tcW w:w="3248" w:type="dxa"/>
          </w:tcPr>
          <w:p w14:paraId="32A19661" w14:textId="77777777" w:rsidR="005C3E83" w:rsidRPr="00B745AD" w:rsidRDefault="005C3E83" w:rsidP="005C3E83">
            <w:pPr>
              <w:rPr>
                <w:lang w:val="en-US"/>
              </w:rPr>
            </w:pPr>
          </w:p>
        </w:tc>
      </w:tr>
      <w:tr w:rsidR="005C3E83" w14:paraId="795AE014" w14:textId="77777777" w:rsidTr="00587224">
        <w:tc>
          <w:tcPr>
            <w:tcW w:w="2190" w:type="dxa"/>
          </w:tcPr>
          <w:p w14:paraId="7C20849F" w14:textId="77777777" w:rsidR="005C3E83" w:rsidRDefault="005C3E83" w:rsidP="005C3E83">
            <w:pPr>
              <w:rPr>
                <w:lang w:val="en-US"/>
              </w:rPr>
            </w:pPr>
            <w:r>
              <w:rPr>
                <w:lang w:val="en-US"/>
              </w:rPr>
              <w:t>Fencing</w:t>
            </w:r>
          </w:p>
        </w:tc>
        <w:tc>
          <w:tcPr>
            <w:tcW w:w="1951" w:type="dxa"/>
          </w:tcPr>
          <w:p w14:paraId="068CD1DC" w14:textId="77777777" w:rsidR="005C3E83" w:rsidRDefault="005C3E83" w:rsidP="005C3E83">
            <w:pPr>
              <w:rPr>
                <w:lang w:val="en-US"/>
              </w:rPr>
            </w:pPr>
            <w:r>
              <w:rPr>
                <w:lang w:val="en-US"/>
              </w:rPr>
              <w:t>Preventative</w:t>
            </w:r>
          </w:p>
        </w:tc>
        <w:tc>
          <w:tcPr>
            <w:tcW w:w="1627" w:type="dxa"/>
          </w:tcPr>
          <w:p w14:paraId="635B8F68" w14:textId="31877F87" w:rsidR="005C3E83" w:rsidRDefault="005C3E83" w:rsidP="005C3E83">
            <w:pPr>
              <w:rPr>
                <w:lang w:val="en-US"/>
              </w:rPr>
            </w:pPr>
            <w:ins w:id="50" w:author="Atkins, Daniel" w:date="2024-10-23T08:45:00Z" w16du:dateUtc="2024-10-22T22:45:00Z">
              <w:r>
                <w:rPr>
                  <w:lang w:val="en-US"/>
                </w:rPr>
                <w:t>1 or 2 years – inspection and general repair/maintenance</w:t>
              </w:r>
            </w:ins>
            <w:del w:id="51" w:author="Atkins, Daniel" w:date="2024-10-23T08:45:00Z" w16du:dateUtc="2024-10-22T22:45:00Z">
              <w:r w:rsidDel="004D7243">
                <w:rPr>
                  <w:lang w:val="en-US"/>
                </w:rPr>
                <w:delText>1 or 2 years</w:delText>
              </w:r>
            </w:del>
          </w:p>
        </w:tc>
        <w:tc>
          <w:tcPr>
            <w:tcW w:w="3248" w:type="dxa"/>
          </w:tcPr>
          <w:p w14:paraId="4A99623F" w14:textId="77777777" w:rsidR="005C3E83" w:rsidRPr="00B745AD" w:rsidRDefault="005C3E83" w:rsidP="005C3E83">
            <w:pPr>
              <w:rPr>
                <w:lang w:val="en-US"/>
              </w:rPr>
            </w:pPr>
          </w:p>
        </w:tc>
      </w:tr>
      <w:tr w:rsidR="005C3E83" w14:paraId="1E221901" w14:textId="77777777" w:rsidTr="00587224">
        <w:tc>
          <w:tcPr>
            <w:tcW w:w="2190" w:type="dxa"/>
          </w:tcPr>
          <w:p w14:paraId="2E534D43" w14:textId="77777777" w:rsidR="005C3E83" w:rsidRDefault="005C3E83" w:rsidP="005C3E83">
            <w:pPr>
              <w:rPr>
                <w:lang w:val="en-US"/>
              </w:rPr>
            </w:pPr>
            <w:r>
              <w:rPr>
                <w:lang w:val="en-US"/>
              </w:rPr>
              <w:t>Helipad</w:t>
            </w:r>
          </w:p>
        </w:tc>
        <w:tc>
          <w:tcPr>
            <w:tcW w:w="1951" w:type="dxa"/>
          </w:tcPr>
          <w:p w14:paraId="4CC7CFB1" w14:textId="77777777" w:rsidR="005C3E83" w:rsidRDefault="005C3E83" w:rsidP="005C3E83">
            <w:pPr>
              <w:rPr>
                <w:lang w:val="en-US"/>
              </w:rPr>
            </w:pPr>
            <w:r>
              <w:rPr>
                <w:lang w:val="en-US"/>
              </w:rPr>
              <w:t>Preventative</w:t>
            </w:r>
          </w:p>
        </w:tc>
        <w:tc>
          <w:tcPr>
            <w:tcW w:w="1627" w:type="dxa"/>
          </w:tcPr>
          <w:p w14:paraId="287796AA" w14:textId="0973ABC1" w:rsidR="005C3E83" w:rsidRDefault="005C3E83" w:rsidP="005C3E83">
            <w:pPr>
              <w:rPr>
                <w:lang w:val="en-US"/>
              </w:rPr>
            </w:pPr>
            <w:ins w:id="52" w:author="Atkins, Daniel" w:date="2024-10-23T08:45:00Z" w16du:dateUtc="2024-10-22T22:45:00Z">
              <w:r>
                <w:rPr>
                  <w:lang w:val="en-US"/>
                </w:rPr>
                <w:t xml:space="preserve">1 or 2 years - Inspection, cleaning and general structure </w:t>
              </w:r>
              <w:r>
                <w:rPr>
                  <w:lang w:val="en-US"/>
                </w:rPr>
                <w:lastRenderedPageBreak/>
                <w:t>maintenance</w:t>
              </w:r>
            </w:ins>
            <w:del w:id="53" w:author="Atkins, Daniel" w:date="2024-10-23T08:45:00Z" w16du:dateUtc="2024-10-22T22:45:00Z">
              <w:r w:rsidDel="004D7243">
                <w:rPr>
                  <w:lang w:val="en-US"/>
                </w:rPr>
                <w:delText>1 or 2 years</w:delText>
              </w:r>
            </w:del>
          </w:p>
        </w:tc>
        <w:tc>
          <w:tcPr>
            <w:tcW w:w="3248" w:type="dxa"/>
          </w:tcPr>
          <w:p w14:paraId="0EDBB7AD" w14:textId="77777777" w:rsidR="005C3E83" w:rsidRPr="00B745AD" w:rsidRDefault="005C3E83" w:rsidP="005C3E83">
            <w:pPr>
              <w:rPr>
                <w:lang w:val="en-US"/>
              </w:rPr>
            </w:pPr>
          </w:p>
        </w:tc>
      </w:tr>
    </w:tbl>
    <w:p w14:paraId="2D5345C2" w14:textId="77777777" w:rsidR="006D7EDE" w:rsidRPr="00B3583D" w:rsidRDefault="006D7EDE" w:rsidP="00B3583D">
      <w:pPr>
        <w:rPr>
          <w:highlight w:val="yellow"/>
          <w:lang w:val="en-US"/>
        </w:rPr>
      </w:pPr>
    </w:p>
    <w:sectPr w:rsidR="006D7EDE" w:rsidRPr="00B3583D" w:rsidSect="006576E8">
      <w:pgSz w:w="11906" w:h="16838"/>
      <w:pgMar w:top="1440" w:right="1440" w:bottom="993"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Joe Hothersall" w:date="2024-04-11T14:02:00Z" w:initials="JH">
    <w:p w14:paraId="206B182B" w14:textId="499C6BFA" w:rsidR="001F2AFC" w:rsidRDefault="001F2AFC" w:rsidP="001F2AFC">
      <w:pPr>
        <w:pStyle w:val="CommentText"/>
      </w:pPr>
      <w:r>
        <w:rPr>
          <w:rStyle w:val="CommentReference"/>
        </w:rPr>
        <w:annotationRef/>
      </w:r>
      <w:r>
        <w:t>And implementing?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06B182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FD2760A" w16cex:dateUtc="2024-04-11T13: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06B182B" w16cid:durableId="3FD2760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F4E11"/>
    <w:multiLevelType w:val="hybridMultilevel"/>
    <w:tmpl w:val="59A8D4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4EE2D93"/>
    <w:multiLevelType w:val="hybridMultilevel"/>
    <w:tmpl w:val="05583A66"/>
    <w:lvl w:ilvl="0" w:tplc="0C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bullet"/>
      <w:lvlText w:val=""/>
      <w:lvlJc w:val="left"/>
      <w:pPr>
        <w:ind w:left="2340" w:hanging="360"/>
      </w:pPr>
      <w:rPr>
        <w:rFonts w:ascii="Symbol" w:hAnsi="Symbol"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24D1E57"/>
    <w:multiLevelType w:val="hybridMultilevel"/>
    <w:tmpl w:val="0EECC2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C090001">
      <w:start w:val="1"/>
      <w:numFmt w:val="bullet"/>
      <w:lvlText w:val=""/>
      <w:lvlJc w:val="left"/>
      <w:pPr>
        <w:ind w:left="2340" w:hanging="360"/>
      </w:pPr>
      <w:rPr>
        <w:rFonts w:ascii="Symbol" w:hAnsi="Symbol"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5A31192"/>
    <w:multiLevelType w:val="hybridMultilevel"/>
    <w:tmpl w:val="62469DB8"/>
    <w:lvl w:ilvl="0" w:tplc="0C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start w:val="1"/>
      <w:numFmt w:val="bullet"/>
      <w:lvlText w:val=""/>
      <w:lvlJc w:val="left"/>
      <w:pPr>
        <w:ind w:left="2700" w:hanging="360"/>
      </w:pPr>
      <w:rPr>
        <w:rFonts w:ascii="Symbol" w:hAnsi="Symbol" w:hint="default"/>
      </w:r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7F4056E"/>
    <w:multiLevelType w:val="multilevel"/>
    <w:tmpl w:val="3A401CFA"/>
    <w:lvl w:ilvl="0">
      <w:start w:val="1"/>
      <w:numFmt w:val="decimal"/>
      <w:pStyle w:val="Heading1"/>
      <w:lvlText w:val="%1"/>
      <w:lvlJc w:val="left"/>
      <w:pPr>
        <w:ind w:left="857"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B4D46CA"/>
    <w:multiLevelType w:val="hybridMultilevel"/>
    <w:tmpl w:val="08A613B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482154D6"/>
    <w:multiLevelType w:val="hybridMultilevel"/>
    <w:tmpl w:val="5C861B1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2443DDB"/>
    <w:multiLevelType w:val="hybridMultilevel"/>
    <w:tmpl w:val="AFAE4F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C090001">
      <w:start w:val="1"/>
      <w:numFmt w:val="bullet"/>
      <w:lvlText w:val=""/>
      <w:lvlJc w:val="left"/>
      <w:pPr>
        <w:ind w:left="2340" w:hanging="360"/>
      </w:pPr>
      <w:rPr>
        <w:rFonts w:ascii="Symbol" w:hAnsi="Symbol"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8CA0BBA"/>
    <w:multiLevelType w:val="hybridMultilevel"/>
    <w:tmpl w:val="3D045172"/>
    <w:lvl w:ilvl="0" w:tplc="FFFFFFFF">
      <w:start w:val="1"/>
      <w:numFmt w:val="lowerLetter"/>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73AB2B8A"/>
    <w:multiLevelType w:val="hybridMultilevel"/>
    <w:tmpl w:val="32125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858153699">
    <w:abstractNumId w:val="6"/>
  </w:num>
  <w:num w:numId="2" w16cid:durableId="697003367">
    <w:abstractNumId w:val="9"/>
  </w:num>
  <w:num w:numId="3" w16cid:durableId="304311186">
    <w:abstractNumId w:val="1"/>
  </w:num>
  <w:num w:numId="4" w16cid:durableId="1607881327">
    <w:abstractNumId w:val="8"/>
  </w:num>
  <w:num w:numId="5" w16cid:durableId="854996328">
    <w:abstractNumId w:val="2"/>
  </w:num>
  <w:num w:numId="6" w16cid:durableId="961770634">
    <w:abstractNumId w:val="4"/>
  </w:num>
  <w:num w:numId="7" w16cid:durableId="996422805">
    <w:abstractNumId w:val="11"/>
  </w:num>
  <w:num w:numId="8" w16cid:durableId="897545584">
    <w:abstractNumId w:val="5"/>
  </w:num>
  <w:num w:numId="9" w16cid:durableId="1631595495">
    <w:abstractNumId w:val="5"/>
  </w:num>
  <w:num w:numId="10" w16cid:durableId="1399596193">
    <w:abstractNumId w:val="3"/>
  </w:num>
  <w:num w:numId="11" w16cid:durableId="1180510335">
    <w:abstractNumId w:val="8"/>
  </w:num>
  <w:num w:numId="12" w16cid:durableId="1737434560">
    <w:abstractNumId w:val="7"/>
  </w:num>
  <w:num w:numId="13" w16cid:durableId="579752393">
    <w:abstractNumId w:val="10"/>
  </w:num>
  <w:num w:numId="14" w16cid:durableId="1172917520">
    <w:abstractNumId w:val="5"/>
  </w:num>
  <w:num w:numId="15" w16cid:durableId="653264300">
    <w:abstractNumId w:val="5"/>
  </w:num>
  <w:num w:numId="16" w16cid:durableId="326053103">
    <w:abstractNumId w:val="5"/>
  </w:num>
  <w:num w:numId="17" w16cid:durableId="1621036123">
    <w:abstractNumId w:val="5"/>
  </w:num>
  <w:num w:numId="18" w16cid:durableId="2017072448">
    <w:abstractNumId w:val="5"/>
  </w:num>
  <w:num w:numId="19" w16cid:durableId="1220943245">
    <w:abstractNumId w:val="5"/>
  </w:num>
  <w:num w:numId="20" w16cid:durableId="275448441">
    <w:abstractNumId w:val="5"/>
  </w:num>
  <w:num w:numId="21" w16cid:durableId="307251051">
    <w:abstractNumId w:val="5"/>
  </w:num>
  <w:num w:numId="22" w16cid:durableId="1620792304">
    <w:abstractNumId w:val="5"/>
  </w:num>
  <w:num w:numId="23" w16cid:durableId="1809667116">
    <w:abstractNumId w:val="5"/>
  </w:num>
  <w:num w:numId="24" w16cid:durableId="1374887717">
    <w:abstractNumId w:val="5"/>
  </w:num>
  <w:num w:numId="25" w16cid:durableId="125127338">
    <w:abstractNumId w:val="5"/>
  </w:num>
  <w:num w:numId="26" w16cid:durableId="116919620">
    <w:abstractNumId w:val="5"/>
  </w:num>
  <w:num w:numId="27" w16cid:durableId="1891960245">
    <w:abstractNumId w:val="5"/>
  </w:num>
  <w:num w:numId="28" w16cid:durableId="107585824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lisa Nechyporuk">
    <w15:presenceInfo w15:providerId="AD" w15:userId="S::ane@iala.int::049e4621-d5c2-4972-a621-7bb87be664d5"/>
  </w15:person>
  <w15:person w15:author="Joe Hothersall">
    <w15:presenceInfo w15:providerId="AD" w15:userId="S::Joe.Hothersall@nlb.org.uk::c20744f9-8f63-48ad-b73d-34d052449590"/>
  </w15:person>
  <w15:person w15:author="Atkins, Daniel">
    <w15:presenceInfo w15:providerId="AD" w15:userId="S::Daniel.Atkins@amsa.gov.au::8d428a9c-cf87-4bd6-b770-282e776d15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A8D"/>
    <w:rsid w:val="000035AD"/>
    <w:rsid w:val="00005190"/>
    <w:rsid w:val="00013205"/>
    <w:rsid w:val="00016278"/>
    <w:rsid w:val="00023975"/>
    <w:rsid w:val="000267BE"/>
    <w:rsid w:val="0003124F"/>
    <w:rsid w:val="00037DF5"/>
    <w:rsid w:val="000472BC"/>
    <w:rsid w:val="0004783E"/>
    <w:rsid w:val="000511AC"/>
    <w:rsid w:val="00053856"/>
    <w:rsid w:val="000568ED"/>
    <w:rsid w:val="00057A75"/>
    <w:rsid w:val="000716E0"/>
    <w:rsid w:val="0007180C"/>
    <w:rsid w:val="0007374A"/>
    <w:rsid w:val="000750EF"/>
    <w:rsid w:val="00083E3A"/>
    <w:rsid w:val="00084163"/>
    <w:rsid w:val="00085421"/>
    <w:rsid w:val="00085FF7"/>
    <w:rsid w:val="00086EDF"/>
    <w:rsid w:val="000A4031"/>
    <w:rsid w:val="000B4680"/>
    <w:rsid w:val="000B5CDB"/>
    <w:rsid w:val="000C302C"/>
    <w:rsid w:val="000C6C52"/>
    <w:rsid w:val="000D17F9"/>
    <w:rsid w:val="000D69A2"/>
    <w:rsid w:val="000E36C5"/>
    <w:rsid w:val="000E734D"/>
    <w:rsid w:val="000F214D"/>
    <w:rsid w:val="000F2733"/>
    <w:rsid w:val="000F32F6"/>
    <w:rsid w:val="000F710B"/>
    <w:rsid w:val="000F7BF1"/>
    <w:rsid w:val="00103916"/>
    <w:rsid w:val="001067F3"/>
    <w:rsid w:val="001132AB"/>
    <w:rsid w:val="00123B86"/>
    <w:rsid w:val="00125736"/>
    <w:rsid w:val="00132759"/>
    <w:rsid w:val="00134F0B"/>
    <w:rsid w:val="0013676F"/>
    <w:rsid w:val="0014197A"/>
    <w:rsid w:val="00147F34"/>
    <w:rsid w:val="001525DD"/>
    <w:rsid w:val="00154270"/>
    <w:rsid w:val="00156C8F"/>
    <w:rsid w:val="00157817"/>
    <w:rsid w:val="00162640"/>
    <w:rsid w:val="00163271"/>
    <w:rsid w:val="00167B65"/>
    <w:rsid w:val="00170370"/>
    <w:rsid w:val="00173006"/>
    <w:rsid w:val="001801E6"/>
    <w:rsid w:val="001847E6"/>
    <w:rsid w:val="001935BC"/>
    <w:rsid w:val="001A0D62"/>
    <w:rsid w:val="001A5703"/>
    <w:rsid w:val="001A7DA1"/>
    <w:rsid w:val="001B129D"/>
    <w:rsid w:val="001B28AA"/>
    <w:rsid w:val="001B40BD"/>
    <w:rsid w:val="001B603A"/>
    <w:rsid w:val="001C41C0"/>
    <w:rsid w:val="001C5BD7"/>
    <w:rsid w:val="001D0C08"/>
    <w:rsid w:val="001D19C9"/>
    <w:rsid w:val="001D3DB9"/>
    <w:rsid w:val="001D47C3"/>
    <w:rsid w:val="001D6892"/>
    <w:rsid w:val="001E11A9"/>
    <w:rsid w:val="001E3E20"/>
    <w:rsid w:val="001E4B44"/>
    <w:rsid w:val="001F2AFB"/>
    <w:rsid w:val="001F2AFC"/>
    <w:rsid w:val="001F4041"/>
    <w:rsid w:val="001F44A6"/>
    <w:rsid w:val="001F6644"/>
    <w:rsid w:val="00200834"/>
    <w:rsid w:val="0020349B"/>
    <w:rsid w:val="00204755"/>
    <w:rsid w:val="00204B57"/>
    <w:rsid w:val="00223D43"/>
    <w:rsid w:val="002335F7"/>
    <w:rsid w:val="00255161"/>
    <w:rsid w:val="00255AA7"/>
    <w:rsid w:val="0025686B"/>
    <w:rsid w:val="00260DEA"/>
    <w:rsid w:val="00263B18"/>
    <w:rsid w:val="00265127"/>
    <w:rsid w:val="002656E7"/>
    <w:rsid w:val="002717C5"/>
    <w:rsid w:val="00285C7D"/>
    <w:rsid w:val="00291F03"/>
    <w:rsid w:val="00293763"/>
    <w:rsid w:val="00293CCF"/>
    <w:rsid w:val="00294F6E"/>
    <w:rsid w:val="002A0907"/>
    <w:rsid w:val="002A0EDF"/>
    <w:rsid w:val="002A20FA"/>
    <w:rsid w:val="002A5F5F"/>
    <w:rsid w:val="002A7686"/>
    <w:rsid w:val="002B2D75"/>
    <w:rsid w:val="002C1996"/>
    <w:rsid w:val="002C7B69"/>
    <w:rsid w:val="002D3946"/>
    <w:rsid w:val="002D4A72"/>
    <w:rsid w:val="002D7FA4"/>
    <w:rsid w:val="002E04D5"/>
    <w:rsid w:val="002E4C67"/>
    <w:rsid w:val="002F029B"/>
    <w:rsid w:val="002F5FA6"/>
    <w:rsid w:val="002F60A1"/>
    <w:rsid w:val="00300342"/>
    <w:rsid w:val="00305274"/>
    <w:rsid w:val="003105C6"/>
    <w:rsid w:val="00314A92"/>
    <w:rsid w:val="00316750"/>
    <w:rsid w:val="00321398"/>
    <w:rsid w:val="00335F57"/>
    <w:rsid w:val="00340604"/>
    <w:rsid w:val="003412D6"/>
    <w:rsid w:val="00342513"/>
    <w:rsid w:val="00347D04"/>
    <w:rsid w:val="00354315"/>
    <w:rsid w:val="003558F7"/>
    <w:rsid w:val="00363359"/>
    <w:rsid w:val="00363ABF"/>
    <w:rsid w:val="00364906"/>
    <w:rsid w:val="00370830"/>
    <w:rsid w:val="0037188C"/>
    <w:rsid w:val="00373B77"/>
    <w:rsid w:val="0037405C"/>
    <w:rsid w:val="003743EB"/>
    <w:rsid w:val="00374799"/>
    <w:rsid w:val="00374C51"/>
    <w:rsid w:val="00380C06"/>
    <w:rsid w:val="003815D8"/>
    <w:rsid w:val="00381B6B"/>
    <w:rsid w:val="003868DF"/>
    <w:rsid w:val="00392A18"/>
    <w:rsid w:val="00392A1A"/>
    <w:rsid w:val="00392FAC"/>
    <w:rsid w:val="003933F3"/>
    <w:rsid w:val="00394CCE"/>
    <w:rsid w:val="003B17D0"/>
    <w:rsid w:val="003B421F"/>
    <w:rsid w:val="003B78B1"/>
    <w:rsid w:val="003D00B5"/>
    <w:rsid w:val="003D3C4F"/>
    <w:rsid w:val="003D552B"/>
    <w:rsid w:val="003D58DE"/>
    <w:rsid w:val="003E5DF3"/>
    <w:rsid w:val="003E7A8D"/>
    <w:rsid w:val="003F21FA"/>
    <w:rsid w:val="00407D30"/>
    <w:rsid w:val="00410FEA"/>
    <w:rsid w:val="0041496E"/>
    <w:rsid w:val="00426835"/>
    <w:rsid w:val="0042796A"/>
    <w:rsid w:val="00431CBC"/>
    <w:rsid w:val="00436C7B"/>
    <w:rsid w:val="0044233C"/>
    <w:rsid w:val="00446DC5"/>
    <w:rsid w:val="004477EC"/>
    <w:rsid w:val="0045003D"/>
    <w:rsid w:val="0045013F"/>
    <w:rsid w:val="00451A83"/>
    <w:rsid w:val="004542C8"/>
    <w:rsid w:val="004545F8"/>
    <w:rsid w:val="00454995"/>
    <w:rsid w:val="00463424"/>
    <w:rsid w:val="00464E18"/>
    <w:rsid w:val="00465B48"/>
    <w:rsid w:val="004763DC"/>
    <w:rsid w:val="004905A5"/>
    <w:rsid w:val="0049362D"/>
    <w:rsid w:val="004B5929"/>
    <w:rsid w:val="004B75D0"/>
    <w:rsid w:val="004C3781"/>
    <w:rsid w:val="004C6FEF"/>
    <w:rsid w:val="004D0B6C"/>
    <w:rsid w:val="004D10C9"/>
    <w:rsid w:val="004D35F9"/>
    <w:rsid w:val="004D6AEF"/>
    <w:rsid w:val="004D7749"/>
    <w:rsid w:val="004D7775"/>
    <w:rsid w:val="004E1B05"/>
    <w:rsid w:val="004E21D9"/>
    <w:rsid w:val="004E427A"/>
    <w:rsid w:val="004E637D"/>
    <w:rsid w:val="004F0977"/>
    <w:rsid w:val="004F49D4"/>
    <w:rsid w:val="00500DA9"/>
    <w:rsid w:val="005019EE"/>
    <w:rsid w:val="00503DAD"/>
    <w:rsid w:val="00504C03"/>
    <w:rsid w:val="00510AAC"/>
    <w:rsid w:val="005126B2"/>
    <w:rsid w:val="00521494"/>
    <w:rsid w:val="00524C6A"/>
    <w:rsid w:val="00534885"/>
    <w:rsid w:val="005360A5"/>
    <w:rsid w:val="0054025D"/>
    <w:rsid w:val="00542042"/>
    <w:rsid w:val="00545D3D"/>
    <w:rsid w:val="00550015"/>
    <w:rsid w:val="00557461"/>
    <w:rsid w:val="00560022"/>
    <w:rsid w:val="005604CE"/>
    <w:rsid w:val="00562EC7"/>
    <w:rsid w:val="0056372D"/>
    <w:rsid w:val="00571B76"/>
    <w:rsid w:val="005822E1"/>
    <w:rsid w:val="0059217F"/>
    <w:rsid w:val="00595240"/>
    <w:rsid w:val="005A2160"/>
    <w:rsid w:val="005A6E9E"/>
    <w:rsid w:val="005B1A8B"/>
    <w:rsid w:val="005B2132"/>
    <w:rsid w:val="005B2C48"/>
    <w:rsid w:val="005B6374"/>
    <w:rsid w:val="005B6645"/>
    <w:rsid w:val="005C3E83"/>
    <w:rsid w:val="005C6D2F"/>
    <w:rsid w:val="005D1C82"/>
    <w:rsid w:val="005D324F"/>
    <w:rsid w:val="005E0FC2"/>
    <w:rsid w:val="005E273D"/>
    <w:rsid w:val="005E2F26"/>
    <w:rsid w:val="005F0E15"/>
    <w:rsid w:val="005F2551"/>
    <w:rsid w:val="005F2DF7"/>
    <w:rsid w:val="005F46FB"/>
    <w:rsid w:val="00604DA1"/>
    <w:rsid w:val="0060504B"/>
    <w:rsid w:val="00613C55"/>
    <w:rsid w:val="00615735"/>
    <w:rsid w:val="006175E4"/>
    <w:rsid w:val="00627C7A"/>
    <w:rsid w:val="00633321"/>
    <w:rsid w:val="0063632D"/>
    <w:rsid w:val="006407B9"/>
    <w:rsid w:val="00641AE3"/>
    <w:rsid w:val="006437BC"/>
    <w:rsid w:val="00656425"/>
    <w:rsid w:val="006576E8"/>
    <w:rsid w:val="006632CA"/>
    <w:rsid w:val="00664BA3"/>
    <w:rsid w:val="00675FF0"/>
    <w:rsid w:val="00680786"/>
    <w:rsid w:val="00683231"/>
    <w:rsid w:val="00693322"/>
    <w:rsid w:val="006937CF"/>
    <w:rsid w:val="00695C99"/>
    <w:rsid w:val="006A07FD"/>
    <w:rsid w:val="006A0DE6"/>
    <w:rsid w:val="006B268A"/>
    <w:rsid w:val="006B33BF"/>
    <w:rsid w:val="006B4B11"/>
    <w:rsid w:val="006C1AFE"/>
    <w:rsid w:val="006C7685"/>
    <w:rsid w:val="006D103B"/>
    <w:rsid w:val="006D1EF6"/>
    <w:rsid w:val="006D7EDE"/>
    <w:rsid w:val="006E39A5"/>
    <w:rsid w:val="006E5510"/>
    <w:rsid w:val="00700AE1"/>
    <w:rsid w:val="007011E3"/>
    <w:rsid w:val="007036F8"/>
    <w:rsid w:val="007167CF"/>
    <w:rsid w:val="00721A63"/>
    <w:rsid w:val="00721AC4"/>
    <w:rsid w:val="0072454A"/>
    <w:rsid w:val="007276AB"/>
    <w:rsid w:val="00731F10"/>
    <w:rsid w:val="00733EE0"/>
    <w:rsid w:val="007350F0"/>
    <w:rsid w:val="007358AF"/>
    <w:rsid w:val="00736285"/>
    <w:rsid w:val="007404EF"/>
    <w:rsid w:val="007433EA"/>
    <w:rsid w:val="00744F92"/>
    <w:rsid w:val="00751800"/>
    <w:rsid w:val="00752CC4"/>
    <w:rsid w:val="00755BCE"/>
    <w:rsid w:val="0076058B"/>
    <w:rsid w:val="00761F28"/>
    <w:rsid w:val="00764C51"/>
    <w:rsid w:val="00764E48"/>
    <w:rsid w:val="00765ACE"/>
    <w:rsid w:val="0077042C"/>
    <w:rsid w:val="007706ED"/>
    <w:rsid w:val="007724B5"/>
    <w:rsid w:val="007757EA"/>
    <w:rsid w:val="00784C63"/>
    <w:rsid w:val="007871B7"/>
    <w:rsid w:val="00791579"/>
    <w:rsid w:val="007924C4"/>
    <w:rsid w:val="007937B8"/>
    <w:rsid w:val="007A30A7"/>
    <w:rsid w:val="007A5299"/>
    <w:rsid w:val="007B0FE7"/>
    <w:rsid w:val="007B2A85"/>
    <w:rsid w:val="007B2F3E"/>
    <w:rsid w:val="007B56AD"/>
    <w:rsid w:val="007C0A8D"/>
    <w:rsid w:val="007C5134"/>
    <w:rsid w:val="007C68D9"/>
    <w:rsid w:val="007C7BF9"/>
    <w:rsid w:val="007D4670"/>
    <w:rsid w:val="007D6FB4"/>
    <w:rsid w:val="007E5F30"/>
    <w:rsid w:val="007E6457"/>
    <w:rsid w:val="007F13F5"/>
    <w:rsid w:val="007F1F9D"/>
    <w:rsid w:val="007F317D"/>
    <w:rsid w:val="007F3E71"/>
    <w:rsid w:val="007F6EF7"/>
    <w:rsid w:val="008017FA"/>
    <w:rsid w:val="00804D51"/>
    <w:rsid w:val="008176BE"/>
    <w:rsid w:val="00822F9A"/>
    <w:rsid w:val="00832012"/>
    <w:rsid w:val="00833181"/>
    <w:rsid w:val="008402A2"/>
    <w:rsid w:val="00842018"/>
    <w:rsid w:val="00847182"/>
    <w:rsid w:val="00847665"/>
    <w:rsid w:val="00847C3C"/>
    <w:rsid w:val="00852978"/>
    <w:rsid w:val="00861312"/>
    <w:rsid w:val="0086650C"/>
    <w:rsid w:val="00867C68"/>
    <w:rsid w:val="00870EFE"/>
    <w:rsid w:val="008719DC"/>
    <w:rsid w:val="00873BED"/>
    <w:rsid w:val="00875A91"/>
    <w:rsid w:val="00882994"/>
    <w:rsid w:val="008860EC"/>
    <w:rsid w:val="00892767"/>
    <w:rsid w:val="008929B7"/>
    <w:rsid w:val="00897F5E"/>
    <w:rsid w:val="008A13F8"/>
    <w:rsid w:val="008A1CE3"/>
    <w:rsid w:val="008A3BD9"/>
    <w:rsid w:val="008A6DB1"/>
    <w:rsid w:val="008A7749"/>
    <w:rsid w:val="008B2AF0"/>
    <w:rsid w:val="008B4CEF"/>
    <w:rsid w:val="008D0241"/>
    <w:rsid w:val="008D2D4E"/>
    <w:rsid w:val="008E04F6"/>
    <w:rsid w:val="008E1048"/>
    <w:rsid w:val="008E2FBE"/>
    <w:rsid w:val="008E5DF6"/>
    <w:rsid w:val="008F613B"/>
    <w:rsid w:val="0090435B"/>
    <w:rsid w:val="0090529B"/>
    <w:rsid w:val="009059F2"/>
    <w:rsid w:val="0091179D"/>
    <w:rsid w:val="009225F6"/>
    <w:rsid w:val="009259BC"/>
    <w:rsid w:val="00931023"/>
    <w:rsid w:val="009434E9"/>
    <w:rsid w:val="00946F57"/>
    <w:rsid w:val="00956D59"/>
    <w:rsid w:val="00967215"/>
    <w:rsid w:val="0096722D"/>
    <w:rsid w:val="00967E6D"/>
    <w:rsid w:val="00971D44"/>
    <w:rsid w:val="009770A4"/>
    <w:rsid w:val="00980BF8"/>
    <w:rsid w:val="00984345"/>
    <w:rsid w:val="00987365"/>
    <w:rsid w:val="0098757E"/>
    <w:rsid w:val="00992C55"/>
    <w:rsid w:val="00995054"/>
    <w:rsid w:val="0099553A"/>
    <w:rsid w:val="00996D97"/>
    <w:rsid w:val="009970B6"/>
    <w:rsid w:val="009A2F04"/>
    <w:rsid w:val="009A3750"/>
    <w:rsid w:val="009A4621"/>
    <w:rsid w:val="009A4BE8"/>
    <w:rsid w:val="009A71B1"/>
    <w:rsid w:val="009A766D"/>
    <w:rsid w:val="009B2B8D"/>
    <w:rsid w:val="009B378E"/>
    <w:rsid w:val="009C18F9"/>
    <w:rsid w:val="009C5AAC"/>
    <w:rsid w:val="009C60FA"/>
    <w:rsid w:val="009C65F0"/>
    <w:rsid w:val="009D5D31"/>
    <w:rsid w:val="009D7C51"/>
    <w:rsid w:val="009E05D3"/>
    <w:rsid w:val="009E1080"/>
    <w:rsid w:val="009E326B"/>
    <w:rsid w:val="009E3FFA"/>
    <w:rsid w:val="009F1CF4"/>
    <w:rsid w:val="009F4B6D"/>
    <w:rsid w:val="00A00B02"/>
    <w:rsid w:val="00A0657C"/>
    <w:rsid w:val="00A1031E"/>
    <w:rsid w:val="00A11FA6"/>
    <w:rsid w:val="00A1426E"/>
    <w:rsid w:val="00A2736A"/>
    <w:rsid w:val="00A34F69"/>
    <w:rsid w:val="00A3613C"/>
    <w:rsid w:val="00A4463B"/>
    <w:rsid w:val="00A4492D"/>
    <w:rsid w:val="00A456A4"/>
    <w:rsid w:val="00A46A10"/>
    <w:rsid w:val="00A46FF3"/>
    <w:rsid w:val="00A52189"/>
    <w:rsid w:val="00A535AF"/>
    <w:rsid w:val="00A54741"/>
    <w:rsid w:val="00A55D07"/>
    <w:rsid w:val="00A653EF"/>
    <w:rsid w:val="00A66BE8"/>
    <w:rsid w:val="00A71380"/>
    <w:rsid w:val="00A72DF2"/>
    <w:rsid w:val="00A763BD"/>
    <w:rsid w:val="00A85D08"/>
    <w:rsid w:val="00A96691"/>
    <w:rsid w:val="00AA0A9E"/>
    <w:rsid w:val="00AA2A5A"/>
    <w:rsid w:val="00AA31E9"/>
    <w:rsid w:val="00AA6960"/>
    <w:rsid w:val="00AA79F3"/>
    <w:rsid w:val="00AB2B1C"/>
    <w:rsid w:val="00AB62C8"/>
    <w:rsid w:val="00AC3028"/>
    <w:rsid w:val="00AC5E11"/>
    <w:rsid w:val="00AC5FF4"/>
    <w:rsid w:val="00AC6D82"/>
    <w:rsid w:val="00AD2E06"/>
    <w:rsid w:val="00AD3504"/>
    <w:rsid w:val="00AD6E8E"/>
    <w:rsid w:val="00AE1F15"/>
    <w:rsid w:val="00AE2212"/>
    <w:rsid w:val="00AE5B7B"/>
    <w:rsid w:val="00AE64E3"/>
    <w:rsid w:val="00AE6B3B"/>
    <w:rsid w:val="00B00DB1"/>
    <w:rsid w:val="00B013ED"/>
    <w:rsid w:val="00B02A29"/>
    <w:rsid w:val="00B04FDD"/>
    <w:rsid w:val="00B1100D"/>
    <w:rsid w:val="00B161EA"/>
    <w:rsid w:val="00B2280A"/>
    <w:rsid w:val="00B25812"/>
    <w:rsid w:val="00B32048"/>
    <w:rsid w:val="00B3583D"/>
    <w:rsid w:val="00B36122"/>
    <w:rsid w:val="00B3690A"/>
    <w:rsid w:val="00B4020C"/>
    <w:rsid w:val="00B44BA0"/>
    <w:rsid w:val="00B457AE"/>
    <w:rsid w:val="00B46569"/>
    <w:rsid w:val="00B53E1B"/>
    <w:rsid w:val="00B62A1C"/>
    <w:rsid w:val="00B71982"/>
    <w:rsid w:val="00B72A8A"/>
    <w:rsid w:val="00B85176"/>
    <w:rsid w:val="00B917D6"/>
    <w:rsid w:val="00B93328"/>
    <w:rsid w:val="00B94445"/>
    <w:rsid w:val="00B94D0E"/>
    <w:rsid w:val="00BA1ACE"/>
    <w:rsid w:val="00BA2093"/>
    <w:rsid w:val="00BA2A5D"/>
    <w:rsid w:val="00BA63F4"/>
    <w:rsid w:val="00BB0828"/>
    <w:rsid w:val="00BC0F88"/>
    <w:rsid w:val="00BC3BC9"/>
    <w:rsid w:val="00BF12B0"/>
    <w:rsid w:val="00BF6935"/>
    <w:rsid w:val="00BF70AF"/>
    <w:rsid w:val="00C01017"/>
    <w:rsid w:val="00C06E2D"/>
    <w:rsid w:val="00C06E64"/>
    <w:rsid w:val="00C16EBD"/>
    <w:rsid w:val="00C31410"/>
    <w:rsid w:val="00C332FF"/>
    <w:rsid w:val="00C345B5"/>
    <w:rsid w:val="00C374D8"/>
    <w:rsid w:val="00C475A3"/>
    <w:rsid w:val="00C52451"/>
    <w:rsid w:val="00C535B6"/>
    <w:rsid w:val="00C57612"/>
    <w:rsid w:val="00C70484"/>
    <w:rsid w:val="00C71C04"/>
    <w:rsid w:val="00C72741"/>
    <w:rsid w:val="00C737CC"/>
    <w:rsid w:val="00C801E0"/>
    <w:rsid w:val="00C809F8"/>
    <w:rsid w:val="00C871F2"/>
    <w:rsid w:val="00C90C20"/>
    <w:rsid w:val="00C91342"/>
    <w:rsid w:val="00CA0825"/>
    <w:rsid w:val="00CA5DBC"/>
    <w:rsid w:val="00CB2253"/>
    <w:rsid w:val="00CB24B6"/>
    <w:rsid w:val="00CB291D"/>
    <w:rsid w:val="00CC5AB4"/>
    <w:rsid w:val="00CD2FF1"/>
    <w:rsid w:val="00CD5E9F"/>
    <w:rsid w:val="00CE44AA"/>
    <w:rsid w:val="00CE57EA"/>
    <w:rsid w:val="00CF466D"/>
    <w:rsid w:val="00D01550"/>
    <w:rsid w:val="00D10448"/>
    <w:rsid w:val="00D1540B"/>
    <w:rsid w:val="00D2222B"/>
    <w:rsid w:val="00D26069"/>
    <w:rsid w:val="00D329B7"/>
    <w:rsid w:val="00D32D26"/>
    <w:rsid w:val="00D358E5"/>
    <w:rsid w:val="00D37F4F"/>
    <w:rsid w:val="00D418EC"/>
    <w:rsid w:val="00D447EE"/>
    <w:rsid w:val="00D47CD1"/>
    <w:rsid w:val="00D47D09"/>
    <w:rsid w:val="00D50205"/>
    <w:rsid w:val="00D52C29"/>
    <w:rsid w:val="00D55A34"/>
    <w:rsid w:val="00D627D8"/>
    <w:rsid w:val="00D63342"/>
    <w:rsid w:val="00D64ED7"/>
    <w:rsid w:val="00D6614A"/>
    <w:rsid w:val="00D665A1"/>
    <w:rsid w:val="00D725A7"/>
    <w:rsid w:val="00D81861"/>
    <w:rsid w:val="00D84975"/>
    <w:rsid w:val="00D84F28"/>
    <w:rsid w:val="00D93B31"/>
    <w:rsid w:val="00D93D04"/>
    <w:rsid w:val="00D96115"/>
    <w:rsid w:val="00DA672F"/>
    <w:rsid w:val="00DB41C5"/>
    <w:rsid w:val="00DB4DF0"/>
    <w:rsid w:val="00DB5772"/>
    <w:rsid w:val="00DC0B81"/>
    <w:rsid w:val="00DC1467"/>
    <w:rsid w:val="00DC633D"/>
    <w:rsid w:val="00DC6E37"/>
    <w:rsid w:val="00DC6E74"/>
    <w:rsid w:val="00DD1068"/>
    <w:rsid w:val="00DD5E20"/>
    <w:rsid w:val="00DD71B8"/>
    <w:rsid w:val="00DE0D6A"/>
    <w:rsid w:val="00DE2CD2"/>
    <w:rsid w:val="00DE32D5"/>
    <w:rsid w:val="00DF7ABE"/>
    <w:rsid w:val="00E02C81"/>
    <w:rsid w:val="00E03D99"/>
    <w:rsid w:val="00E03EA0"/>
    <w:rsid w:val="00E10517"/>
    <w:rsid w:val="00E242E1"/>
    <w:rsid w:val="00E24A48"/>
    <w:rsid w:val="00E2627A"/>
    <w:rsid w:val="00E26EA0"/>
    <w:rsid w:val="00E32A6D"/>
    <w:rsid w:val="00E32AA5"/>
    <w:rsid w:val="00E4595A"/>
    <w:rsid w:val="00E51166"/>
    <w:rsid w:val="00E529BB"/>
    <w:rsid w:val="00E57446"/>
    <w:rsid w:val="00E60B87"/>
    <w:rsid w:val="00E624C6"/>
    <w:rsid w:val="00E62566"/>
    <w:rsid w:val="00E6400C"/>
    <w:rsid w:val="00E67B82"/>
    <w:rsid w:val="00E70FED"/>
    <w:rsid w:val="00E73CED"/>
    <w:rsid w:val="00E73FA5"/>
    <w:rsid w:val="00E76831"/>
    <w:rsid w:val="00E826A3"/>
    <w:rsid w:val="00E870BB"/>
    <w:rsid w:val="00EA5B70"/>
    <w:rsid w:val="00EA669A"/>
    <w:rsid w:val="00EB7A8F"/>
    <w:rsid w:val="00EC209C"/>
    <w:rsid w:val="00EC3017"/>
    <w:rsid w:val="00ED06E8"/>
    <w:rsid w:val="00ED18BD"/>
    <w:rsid w:val="00ED2B0E"/>
    <w:rsid w:val="00EE0C82"/>
    <w:rsid w:val="00EE0DF7"/>
    <w:rsid w:val="00EF0B1F"/>
    <w:rsid w:val="00EF683C"/>
    <w:rsid w:val="00F03D77"/>
    <w:rsid w:val="00F05DA6"/>
    <w:rsid w:val="00F064C4"/>
    <w:rsid w:val="00F0709A"/>
    <w:rsid w:val="00F13F77"/>
    <w:rsid w:val="00F23082"/>
    <w:rsid w:val="00F23B9B"/>
    <w:rsid w:val="00F23D5D"/>
    <w:rsid w:val="00F24DB5"/>
    <w:rsid w:val="00F42B77"/>
    <w:rsid w:val="00F43024"/>
    <w:rsid w:val="00F44D2D"/>
    <w:rsid w:val="00F46CC4"/>
    <w:rsid w:val="00F527AC"/>
    <w:rsid w:val="00F554DC"/>
    <w:rsid w:val="00F560BB"/>
    <w:rsid w:val="00F6194B"/>
    <w:rsid w:val="00F6434D"/>
    <w:rsid w:val="00F7118A"/>
    <w:rsid w:val="00F74189"/>
    <w:rsid w:val="00F76967"/>
    <w:rsid w:val="00F769CB"/>
    <w:rsid w:val="00F800DC"/>
    <w:rsid w:val="00F81C40"/>
    <w:rsid w:val="00F82535"/>
    <w:rsid w:val="00F9692E"/>
    <w:rsid w:val="00F971DF"/>
    <w:rsid w:val="00FA383F"/>
    <w:rsid w:val="00FC0DA0"/>
    <w:rsid w:val="00FC1021"/>
    <w:rsid w:val="00FC1123"/>
    <w:rsid w:val="00FD0FBF"/>
    <w:rsid w:val="00FD4D56"/>
    <w:rsid w:val="00FD609C"/>
    <w:rsid w:val="00FD7808"/>
    <w:rsid w:val="00FE06BF"/>
    <w:rsid w:val="00FE141B"/>
    <w:rsid w:val="00FE153E"/>
    <w:rsid w:val="00FE557D"/>
    <w:rsid w:val="00FE6F6C"/>
    <w:rsid w:val="00FF14F1"/>
    <w:rsid w:val="00FF16A7"/>
    <w:rsid w:val="00FF1A37"/>
    <w:rsid w:val="00FF6E45"/>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F0512"/>
  <w15:chartTrackingRefBased/>
  <w15:docId w15:val="{526DE4D6-7A08-4AB6-A68A-92D64A4C5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qFormat/>
    <w:rsid w:val="00AB62C8"/>
    <w:pPr>
      <w:keepNext/>
      <w:keepLines/>
      <w:numPr>
        <w:numId w:val="8"/>
      </w:numPr>
      <w:spacing w:before="240" w:after="200" w:line="240" w:lineRule="atLeast"/>
      <w:ind w:left="432"/>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8A13F8"/>
    <w:pPr>
      <w:numPr>
        <w:ilvl w:val="1"/>
      </w:numPr>
      <w:ind w:right="709"/>
      <w:outlineLvl w:val="1"/>
    </w:pPr>
    <w:rPr>
      <w:bCs w:val="0"/>
      <w:sz w:val="24"/>
    </w:rPr>
  </w:style>
  <w:style w:type="paragraph" w:styleId="Heading3">
    <w:name w:val="heading 3"/>
    <w:basedOn w:val="Normal"/>
    <w:next w:val="Normal"/>
    <w:link w:val="Heading3Char"/>
    <w:unhideWhenUsed/>
    <w:qFormat/>
    <w:rsid w:val="002335F7"/>
    <w:pPr>
      <w:keepNext/>
      <w:keepLines/>
      <w:numPr>
        <w:ilvl w:val="2"/>
        <w:numId w:val="8"/>
      </w:numPr>
      <w:spacing w:before="40" w:after="0"/>
      <w:outlineLvl w:val="2"/>
    </w:pPr>
    <w:rPr>
      <w:rFonts w:asciiTheme="majorHAnsi" w:eastAsiaTheme="majorEastAsia" w:hAnsiTheme="majorHAnsi" w:cstheme="minorHAnsi"/>
      <w:b/>
      <w:smallCaps/>
      <w:color w:val="1F3763" w:themeColor="accent1" w:themeShade="7F"/>
      <w:sz w:val="24"/>
      <w:szCs w:val="24"/>
      <w:lang w:val="en-GB"/>
    </w:rPr>
  </w:style>
  <w:style w:type="paragraph" w:styleId="Heading4">
    <w:name w:val="heading 4"/>
    <w:basedOn w:val="Normal"/>
    <w:next w:val="Normal"/>
    <w:link w:val="Heading4Char"/>
    <w:uiPriority w:val="9"/>
    <w:unhideWhenUsed/>
    <w:qFormat/>
    <w:rsid w:val="008A13F8"/>
    <w:pPr>
      <w:keepNext/>
      <w:keepLines/>
      <w:numPr>
        <w:ilvl w:val="3"/>
        <w:numId w:val="8"/>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8A13F8"/>
    <w:pPr>
      <w:keepNext/>
      <w:keepLines/>
      <w:numPr>
        <w:ilvl w:val="4"/>
        <w:numId w:val="8"/>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8A13F8"/>
    <w:pPr>
      <w:keepNext/>
      <w:keepLines/>
      <w:numPr>
        <w:ilvl w:val="5"/>
        <w:numId w:val="8"/>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8A13F8"/>
    <w:pPr>
      <w:keepNext/>
      <w:keepLines/>
      <w:numPr>
        <w:ilvl w:val="6"/>
        <w:numId w:val="8"/>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8A13F8"/>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A13F8"/>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118A"/>
    <w:pPr>
      <w:ind w:left="720"/>
      <w:contextualSpacing/>
    </w:pPr>
  </w:style>
  <w:style w:type="paragraph" w:styleId="BodyText">
    <w:name w:val="Body Text"/>
    <w:basedOn w:val="Normal"/>
    <w:link w:val="BodyTextChar"/>
    <w:unhideWhenUsed/>
    <w:qFormat/>
    <w:rsid w:val="000F710B"/>
    <w:pPr>
      <w:spacing w:after="120" w:line="216" w:lineRule="atLeast"/>
      <w:jc w:val="both"/>
    </w:pPr>
    <w:rPr>
      <w:lang w:val="en-GB"/>
    </w:rPr>
  </w:style>
  <w:style w:type="character" w:customStyle="1" w:styleId="BodyTextChar">
    <w:name w:val="Body Text Char"/>
    <w:basedOn w:val="DefaultParagraphFont"/>
    <w:link w:val="BodyText"/>
    <w:rsid w:val="000F710B"/>
    <w:rPr>
      <w:lang w:val="en-GB"/>
    </w:rPr>
  </w:style>
  <w:style w:type="paragraph" w:customStyle="1" w:styleId="Bullet1">
    <w:name w:val="Bullet 1"/>
    <w:basedOn w:val="Normal"/>
    <w:qFormat/>
    <w:rsid w:val="007706ED"/>
    <w:pPr>
      <w:numPr>
        <w:numId w:val="4"/>
      </w:numPr>
      <w:spacing w:after="120" w:line="216" w:lineRule="atLeast"/>
    </w:pPr>
    <w:rPr>
      <w:color w:val="000000" w:themeColor="text1"/>
      <w:lang w:val="en-GB"/>
    </w:rPr>
  </w:style>
  <w:style w:type="character" w:customStyle="1" w:styleId="Heading1Char">
    <w:name w:val="Heading 1 Char"/>
    <w:basedOn w:val="DefaultParagraphFont"/>
    <w:link w:val="Heading1"/>
    <w:rsid w:val="00AB62C8"/>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8A13F8"/>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2335F7"/>
    <w:rPr>
      <w:rFonts w:asciiTheme="majorHAnsi" w:eastAsiaTheme="majorEastAsia" w:hAnsiTheme="majorHAnsi" w:cstheme="minorHAnsi"/>
      <w:b/>
      <w:smallCaps/>
      <w:color w:val="1F3763" w:themeColor="accent1" w:themeShade="7F"/>
      <w:sz w:val="24"/>
      <w:szCs w:val="24"/>
      <w:lang w:val="en-GB"/>
    </w:rPr>
  </w:style>
  <w:style w:type="character" w:customStyle="1" w:styleId="Heading4Char">
    <w:name w:val="Heading 4 Char"/>
    <w:basedOn w:val="DefaultParagraphFont"/>
    <w:link w:val="Heading4"/>
    <w:uiPriority w:val="9"/>
    <w:rsid w:val="008A13F8"/>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8A13F8"/>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8A13F8"/>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8A13F8"/>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8A13F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A13F8"/>
    <w:rPr>
      <w:rFonts w:asciiTheme="majorHAnsi" w:eastAsiaTheme="majorEastAsia" w:hAnsiTheme="majorHAnsi" w:cstheme="majorBidi"/>
      <w:i/>
      <w:iCs/>
      <w:color w:val="272727" w:themeColor="text1" w:themeTint="D8"/>
      <w:sz w:val="21"/>
      <w:szCs w:val="21"/>
    </w:rPr>
  </w:style>
  <w:style w:type="paragraph" w:customStyle="1" w:styleId="Figurecaption">
    <w:name w:val="Figure caption"/>
    <w:basedOn w:val="Caption"/>
    <w:next w:val="BodyText"/>
    <w:qFormat/>
    <w:rsid w:val="0096722D"/>
    <w:pPr>
      <w:numPr>
        <w:numId w:val="10"/>
      </w:numPr>
      <w:spacing w:before="240" w:after="240" w:line="216" w:lineRule="atLeast"/>
      <w:ind w:left="432" w:hanging="432"/>
      <w:jc w:val="center"/>
    </w:pPr>
    <w:rPr>
      <w:bCs/>
      <w:iCs w:val="0"/>
      <w:color w:val="575756"/>
      <w:sz w:val="22"/>
      <w:szCs w:val="22"/>
      <w:lang w:val="en-GB"/>
    </w:rPr>
  </w:style>
  <w:style w:type="paragraph" w:styleId="Caption">
    <w:name w:val="caption"/>
    <w:basedOn w:val="Normal"/>
    <w:next w:val="Normal"/>
    <w:uiPriority w:val="35"/>
    <w:semiHidden/>
    <w:unhideWhenUsed/>
    <w:qFormat/>
    <w:rsid w:val="0096722D"/>
    <w:pPr>
      <w:spacing w:after="200" w:line="240" w:lineRule="auto"/>
    </w:pPr>
    <w:rPr>
      <w:i/>
      <w:iCs/>
      <w:color w:val="44546A" w:themeColor="text2"/>
      <w:sz w:val="18"/>
      <w:szCs w:val="18"/>
    </w:rPr>
  </w:style>
  <w:style w:type="paragraph" w:customStyle="1" w:styleId="Heading1separatationline">
    <w:name w:val="Heading 1 separatation line"/>
    <w:basedOn w:val="Normal"/>
    <w:next w:val="BodyText"/>
    <w:rsid w:val="00B3583D"/>
    <w:pPr>
      <w:pBdr>
        <w:bottom w:val="single" w:sz="8" w:space="1" w:color="4472C4" w:themeColor="accent1"/>
      </w:pBdr>
      <w:spacing w:after="120" w:line="90" w:lineRule="exact"/>
      <w:ind w:right="8789"/>
    </w:pPr>
    <w:rPr>
      <w:color w:val="000000" w:themeColor="text1"/>
      <w:sz w:val="18"/>
      <w:lang w:val="en-GB"/>
    </w:rPr>
  </w:style>
  <w:style w:type="paragraph" w:customStyle="1" w:styleId="Heading2separationline">
    <w:name w:val="Heading 2 separation line"/>
    <w:basedOn w:val="Normal"/>
    <w:next w:val="BodyText"/>
    <w:rsid w:val="00B3583D"/>
    <w:pPr>
      <w:pBdr>
        <w:bottom w:val="single" w:sz="4" w:space="1" w:color="575756"/>
      </w:pBdr>
      <w:spacing w:after="60" w:line="110" w:lineRule="exact"/>
      <w:ind w:right="8787"/>
    </w:pPr>
    <w:rPr>
      <w:color w:val="000000" w:themeColor="text1"/>
      <w:lang w:val="en-GB"/>
    </w:rPr>
  </w:style>
  <w:style w:type="character" w:styleId="CommentReference">
    <w:name w:val="annotation reference"/>
    <w:basedOn w:val="DefaultParagraphFont"/>
    <w:uiPriority w:val="99"/>
    <w:semiHidden/>
    <w:unhideWhenUsed/>
    <w:rsid w:val="00125736"/>
    <w:rPr>
      <w:sz w:val="16"/>
      <w:szCs w:val="16"/>
    </w:rPr>
  </w:style>
  <w:style w:type="paragraph" w:styleId="CommentText">
    <w:name w:val="annotation text"/>
    <w:basedOn w:val="Normal"/>
    <w:link w:val="CommentTextChar"/>
    <w:uiPriority w:val="99"/>
    <w:unhideWhenUsed/>
    <w:rsid w:val="00125736"/>
    <w:pPr>
      <w:spacing w:line="240" w:lineRule="auto"/>
    </w:pPr>
    <w:rPr>
      <w:sz w:val="20"/>
      <w:szCs w:val="20"/>
    </w:rPr>
  </w:style>
  <w:style w:type="character" w:customStyle="1" w:styleId="CommentTextChar">
    <w:name w:val="Comment Text Char"/>
    <w:basedOn w:val="DefaultParagraphFont"/>
    <w:link w:val="CommentText"/>
    <w:uiPriority w:val="99"/>
    <w:rsid w:val="00125736"/>
    <w:rPr>
      <w:sz w:val="20"/>
      <w:szCs w:val="20"/>
    </w:rPr>
  </w:style>
  <w:style w:type="paragraph" w:styleId="CommentSubject">
    <w:name w:val="annotation subject"/>
    <w:basedOn w:val="CommentText"/>
    <w:next w:val="CommentText"/>
    <w:link w:val="CommentSubjectChar"/>
    <w:uiPriority w:val="99"/>
    <w:semiHidden/>
    <w:unhideWhenUsed/>
    <w:rsid w:val="00125736"/>
    <w:rPr>
      <w:b/>
      <w:bCs/>
    </w:rPr>
  </w:style>
  <w:style w:type="character" w:customStyle="1" w:styleId="CommentSubjectChar">
    <w:name w:val="Comment Subject Char"/>
    <w:basedOn w:val="CommentTextChar"/>
    <w:link w:val="CommentSubject"/>
    <w:uiPriority w:val="99"/>
    <w:semiHidden/>
    <w:rsid w:val="00125736"/>
    <w:rPr>
      <w:b/>
      <w:bCs/>
      <w:sz w:val="20"/>
      <w:szCs w:val="20"/>
    </w:rPr>
  </w:style>
  <w:style w:type="character" w:customStyle="1" w:styleId="ui-provider">
    <w:name w:val="ui-provider"/>
    <w:basedOn w:val="DefaultParagraphFont"/>
    <w:rsid w:val="00E73FA5"/>
  </w:style>
  <w:style w:type="paragraph" w:styleId="NormalWeb">
    <w:name w:val="Normal (Web)"/>
    <w:basedOn w:val="Normal"/>
    <w:uiPriority w:val="99"/>
    <w:unhideWhenUsed/>
    <w:rsid w:val="0052149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Revision">
    <w:name w:val="Revision"/>
    <w:hidden/>
    <w:uiPriority w:val="99"/>
    <w:semiHidden/>
    <w:rsid w:val="006D7EDE"/>
    <w:pPr>
      <w:spacing w:after="0" w:line="240" w:lineRule="auto"/>
    </w:pPr>
  </w:style>
  <w:style w:type="table" w:styleId="TableGrid">
    <w:name w:val="Table Grid"/>
    <w:basedOn w:val="TableNormal"/>
    <w:uiPriority w:val="39"/>
    <w:rsid w:val="006D7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7F6EF7"/>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23223">
      <w:bodyDiv w:val="1"/>
      <w:marLeft w:val="0"/>
      <w:marRight w:val="0"/>
      <w:marTop w:val="0"/>
      <w:marBottom w:val="0"/>
      <w:divBdr>
        <w:top w:val="none" w:sz="0" w:space="0" w:color="auto"/>
        <w:left w:val="none" w:sz="0" w:space="0" w:color="auto"/>
        <w:bottom w:val="none" w:sz="0" w:space="0" w:color="auto"/>
        <w:right w:val="none" w:sz="0" w:space="0" w:color="auto"/>
      </w:divBdr>
    </w:div>
    <w:div w:id="1342204037">
      <w:bodyDiv w:val="1"/>
      <w:marLeft w:val="0"/>
      <w:marRight w:val="0"/>
      <w:marTop w:val="0"/>
      <w:marBottom w:val="0"/>
      <w:divBdr>
        <w:top w:val="none" w:sz="0" w:space="0" w:color="auto"/>
        <w:left w:val="none" w:sz="0" w:space="0" w:color="auto"/>
        <w:bottom w:val="none" w:sz="0" w:space="0" w:color="auto"/>
        <w:right w:val="none" w:sz="0" w:space="0" w:color="auto"/>
      </w:divBdr>
    </w:div>
    <w:div w:id="1349989004">
      <w:bodyDiv w:val="1"/>
      <w:marLeft w:val="0"/>
      <w:marRight w:val="0"/>
      <w:marTop w:val="0"/>
      <w:marBottom w:val="0"/>
      <w:divBdr>
        <w:top w:val="none" w:sz="0" w:space="0" w:color="auto"/>
        <w:left w:val="none" w:sz="0" w:space="0" w:color="auto"/>
        <w:bottom w:val="none" w:sz="0" w:space="0" w:color="auto"/>
        <w:right w:val="none" w:sz="0" w:space="0" w:color="auto"/>
      </w:divBdr>
    </w:div>
    <w:div w:id="1978030568">
      <w:bodyDiv w:val="1"/>
      <w:marLeft w:val="0"/>
      <w:marRight w:val="0"/>
      <w:marTop w:val="0"/>
      <w:marBottom w:val="0"/>
      <w:divBdr>
        <w:top w:val="none" w:sz="0" w:space="0" w:color="auto"/>
        <w:left w:val="none" w:sz="0" w:space="0" w:color="auto"/>
        <w:bottom w:val="none" w:sz="0" w:space="0" w:color="auto"/>
        <w:right w:val="none" w:sz="0" w:space="0" w:color="auto"/>
      </w:divBdr>
      <w:divsChild>
        <w:div w:id="2106265010">
          <w:marLeft w:val="0"/>
          <w:marRight w:val="0"/>
          <w:marTop w:val="0"/>
          <w:marBottom w:val="0"/>
          <w:divBdr>
            <w:top w:val="none" w:sz="0" w:space="0" w:color="auto"/>
            <w:left w:val="none" w:sz="0" w:space="0" w:color="auto"/>
            <w:bottom w:val="none" w:sz="0" w:space="0" w:color="auto"/>
            <w:right w:val="none" w:sz="0" w:space="0" w:color="auto"/>
          </w:divBdr>
          <w:divsChild>
            <w:div w:id="1894777859">
              <w:marLeft w:val="0"/>
              <w:marRight w:val="0"/>
              <w:marTop w:val="0"/>
              <w:marBottom w:val="0"/>
              <w:divBdr>
                <w:top w:val="none" w:sz="0" w:space="0" w:color="auto"/>
                <w:left w:val="none" w:sz="0" w:space="0" w:color="auto"/>
                <w:bottom w:val="none" w:sz="0" w:space="0" w:color="auto"/>
                <w:right w:val="none" w:sz="0" w:space="0" w:color="auto"/>
              </w:divBdr>
              <w:divsChild>
                <w:div w:id="1306743576">
                  <w:marLeft w:val="0"/>
                  <w:marRight w:val="0"/>
                  <w:marTop w:val="0"/>
                  <w:marBottom w:val="0"/>
                  <w:divBdr>
                    <w:top w:val="none" w:sz="0" w:space="0" w:color="auto"/>
                    <w:left w:val="none" w:sz="0" w:space="0" w:color="auto"/>
                    <w:bottom w:val="none" w:sz="0" w:space="0" w:color="auto"/>
                    <w:right w:val="none" w:sz="0" w:space="0" w:color="auto"/>
                  </w:divBdr>
                  <w:divsChild>
                    <w:div w:id="940649147">
                      <w:marLeft w:val="0"/>
                      <w:marRight w:val="0"/>
                      <w:marTop w:val="0"/>
                      <w:marBottom w:val="0"/>
                      <w:divBdr>
                        <w:top w:val="none" w:sz="0" w:space="0" w:color="auto"/>
                        <w:left w:val="none" w:sz="0" w:space="0" w:color="auto"/>
                        <w:bottom w:val="none" w:sz="0" w:space="0" w:color="auto"/>
                        <w:right w:val="none" w:sz="0" w:space="0" w:color="auto"/>
                      </w:divBdr>
                      <w:divsChild>
                        <w:div w:id="373625899">
                          <w:marLeft w:val="0"/>
                          <w:marRight w:val="0"/>
                          <w:marTop w:val="0"/>
                          <w:marBottom w:val="0"/>
                          <w:divBdr>
                            <w:top w:val="none" w:sz="0" w:space="0" w:color="auto"/>
                            <w:left w:val="none" w:sz="0" w:space="0" w:color="auto"/>
                            <w:bottom w:val="none" w:sz="0" w:space="0" w:color="auto"/>
                            <w:right w:val="none" w:sz="0" w:space="0" w:color="auto"/>
                          </w:divBdr>
                          <w:divsChild>
                            <w:div w:id="163552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7193629">
      <w:bodyDiv w:val="1"/>
      <w:marLeft w:val="0"/>
      <w:marRight w:val="0"/>
      <w:marTop w:val="0"/>
      <w:marBottom w:val="0"/>
      <w:divBdr>
        <w:top w:val="none" w:sz="0" w:space="0" w:color="auto"/>
        <w:left w:val="none" w:sz="0" w:space="0" w:color="auto"/>
        <w:bottom w:val="none" w:sz="0" w:space="0" w:color="auto"/>
        <w:right w:val="none" w:sz="0" w:space="0" w:color="auto"/>
      </w:divBdr>
      <w:divsChild>
        <w:div w:id="1662193625">
          <w:marLeft w:val="0"/>
          <w:marRight w:val="0"/>
          <w:marTop w:val="0"/>
          <w:marBottom w:val="0"/>
          <w:divBdr>
            <w:top w:val="none" w:sz="0" w:space="0" w:color="auto"/>
            <w:left w:val="none" w:sz="0" w:space="0" w:color="auto"/>
            <w:bottom w:val="none" w:sz="0" w:space="0" w:color="auto"/>
            <w:right w:val="none" w:sz="0" w:space="0" w:color="auto"/>
          </w:divBdr>
          <w:divsChild>
            <w:div w:id="1169909840">
              <w:marLeft w:val="0"/>
              <w:marRight w:val="0"/>
              <w:marTop w:val="0"/>
              <w:marBottom w:val="0"/>
              <w:divBdr>
                <w:top w:val="none" w:sz="0" w:space="0" w:color="auto"/>
                <w:left w:val="none" w:sz="0" w:space="0" w:color="auto"/>
                <w:bottom w:val="none" w:sz="0" w:space="0" w:color="auto"/>
                <w:right w:val="none" w:sz="0" w:space="0" w:color="auto"/>
              </w:divBdr>
              <w:divsChild>
                <w:div w:id="225187733">
                  <w:marLeft w:val="0"/>
                  <w:marRight w:val="0"/>
                  <w:marTop w:val="0"/>
                  <w:marBottom w:val="0"/>
                  <w:divBdr>
                    <w:top w:val="none" w:sz="0" w:space="0" w:color="auto"/>
                    <w:left w:val="none" w:sz="0" w:space="0" w:color="auto"/>
                    <w:bottom w:val="none" w:sz="0" w:space="0" w:color="auto"/>
                    <w:right w:val="none" w:sz="0" w:space="0" w:color="auto"/>
                  </w:divBdr>
                  <w:divsChild>
                    <w:div w:id="853609540">
                      <w:marLeft w:val="0"/>
                      <w:marRight w:val="0"/>
                      <w:marTop w:val="0"/>
                      <w:marBottom w:val="0"/>
                      <w:divBdr>
                        <w:top w:val="none" w:sz="0" w:space="0" w:color="auto"/>
                        <w:left w:val="none" w:sz="0" w:space="0" w:color="auto"/>
                        <w:bottom w:val="none" w:sz="0" w:space="0" w:color="auto"/>
                        <w:right w:val="none" w:sz="0" w:space="0" w:color="auto"/>
                      </w:divBdr>
                      <w:divsChild>
                        <w:div w:id="697312446">
                          <w:marLeft w:val="0"/>
                          <w:marRight w:val="0"/>
                          <w:marTop w:val="0"/>
                          <w:marBottom w:val="0"/>
                          <w:divBdr>
                            <w:top w:val="none" w:sz="0" w:space="0" w:color="auto"/>
                            <w:left w:val="none" w:sz="0" w:space="0" w:color="auto"/>
                            <w:bottom w:val="none" w:sz="0" w:space="0" w:color="auto"/>
                            <w:right w:val="none" w:sz="0" w:space="0" w:color="auto"/>
                          </w:divBdr>
                          <w:divsChild>
                            <w:div w:id="133977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6CB725-C17C-4D2B-ABA5-ACDEA9608C5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AE91E2D4-9B3F-4DAD-88CA-A39FAEF5E3FE}">
  <ds:schemaRefs>
    <ds:schemaRef ds:uri="http://schemas.microsoft.com/sharepoint/v3/contenttype/forms"/>
  </ds:schemaRefs>
</ds:datastoreItem>
</file>

<file path=customXml/itemProps3.xml><?xml version="1.0" encoding="utf-8"?>
<ds:datastoreItem xmlns:ds="http://schemas.openxmlformats.org/officeDocument/2006/customXml" ds:itemID="{15CB9575-7FE0-4FDE-9543-408233357B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2481</Words>
  <Characters>14142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AMS Group</Company>
  <LinksUpToDate>false</LinksUpToDate>
  <CharactersWithSpaces>16590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Scutt</dc:creator>
  <cp:keywords/>
  <dc:description/>
  <cp:lastModifiedBy>Alisa Nechyporuk</cp:lastModifiedBy>
  <cp:revision>4</cp:revision>
  <dcterms:created xsi:type="dcterms:W3CDTF">2024-10-22T22:36:00Z</dcterms:created>
  <dcterms:modified xsi:type="dcterms:W3CDTF">2024-10-25T02:17:00Z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